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F98" w:rsidRPr="00ED6B99" w:rsidRDefault="00E05F98" w:rsidP="00E05F98">
      <w:pPr>
        <w:ind w:right="-45"/>
        <w:jc w:val="center"/>
        <w:rPr>
          <w:rFonts w:ascii="Zawgyi-One" w:hAnsi="Zawgyi-One" w:cs="Zawgyi-One"/>
          <w:b/>
          <w:sz w:val="28"/>
        </w:rPr>
      </w:pPr>
      <w:r w:rsidRPr="00ED6B99">
        <w:rPr>
          <w:rFonts w:ascii="Zawgyi-One" w:hAnsi="Zawgyi-One" w:cs="Zawgyi-One"/>
          <w:b/>
          <w:sz w:val="28"/>
        </w:rPr>
        <w:t>ေဟတုပစၥည္း</w:t>
      </w:r>
    </w:p>
    <w:p w:rsidR="00E05F98" w:rsidRPr="00D9442E" w:rsidRDefault="00E05F98" w:rsidP="00E05F98">
      <w:pPr>
        <w:ind w:right="-45"/>
        <w:rPr>
          <w:rFonts w:ascii="Zawgyi-One" w:hAnsi="Zawgyi-One" w:cs="Zawgyi-One"/>
        </w:rPr>
      </w:pPr>
      <w:r>
        <w:rPr>
          <w:rFonts w:ascii="Zawgyi-One" w:hAnsi="Zawgyi-One" w:cs="Zawgyi-One"/>
        </w:rPr>
        <w:t>သခ်ၤာ -သတၱ (၇ခ်က္)</w:t>
      </w:r>
    </w:p>
    <w:tbl>
      <w:tblPr>
        <w:tblStyle w:val="TableGrid"/>
        <w:tblW w:w="9970" w:type="dxa"/>
        <w:tblLook w:val="04A0"/>
      </w:tblPr>
      <w:tblGrid>
        <w:gridCol w:w="360"/>
        <w:gridCol w:w="852"/>
        <w:gridCol w:w="511"/>
        <w:gridCol w:w="769"/>
        <w:gridCol w:w="2864"/>
        <w:gridCol w:w="1663"/>
        <w:gridCol w:w="1694"/>
        <w:gridCol w:w="1257"/>
      </w:tblGrid>
      <w:tr w:rsidR="00E05F98" w:rsidRPr="00D9442E" w:rsidTr="00E05F98">
        <w:tc>
          <w:tcPr>
            <w:tcW w:w="360" w:type="dxa"/>
            <w:vMerge w:val="restart"/>
            <w:tcBorders>
              <w:top w:val="nil"/>
              <w:left w:val="nil"/>
            </w:tcBorders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ပဒ</w:t>
            </w:r>
          </w:p>
        </w:tc>
        <w:tc>
          <w:tcPr>
            <w:tcW w:w="1280" w:type="dxa"/>
            <w:gridSpan w:val="2"/>
            <w:vMerge w:val="restart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ပဒါ၀သာန</w:t>
            </w:r>
          </w:p>
        </w:tc>
        <w:tc>
          <w:tcPr>
            <w:tcW w:w="2864" w:type="dxa"/>
            <w:vMerge w:val="restart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ပစၥည္း = ကတၱား</w:t>
            </w:r>
          </w:p>
        </w:tc>
        <w:tc>
          <w:tcPr>
            <w:tcW w:w="4614" w:type="dxa"/>
            <w:gridSpan w:val="3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ပစၥယုပၸန္ = သမၸဒါန္</w:t>
            </w:r>
          </w:p>
        </w:tc>
      </w:tr>
      <w:tr w:rsidR="00E05F98" w:rsidRPr="00D9442E" w:rsidTr="00E05F98">
        <w:tc>
          <w:tcPr>
            <w:tcW w:w="360" w:type="dxa"/>
            <w:vMerge/>
            <w:tcBorders>
              <w:left w:val="nil"/>
            </w:tcBorders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2864" w:type="dxa"/>
            <w:vMerge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သမၸယုတၱကာနံ ခႏၶာနံ</w:t>
            </w:r>
          </w:p>
        </w:tc>
        <w:tc>
          <w:tcPr>
            <w:tcW w:w="169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စိတၱသမုဌာနာနံ ရူပါနံ</w:t>
            </w:r>
          </w:p>
        </w:tc>
        <w:tc>
          <w:tcPr>
            <w:tcW w:w="1257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ကဋတၱာ စ ရူပါနံ</w:t>
            </w:r>
          </w:p>
        </w:tc>
      </w:tr>
      <w:tr w:rsidR="00E05F98" w:rsidRPr="00D9442E" w:rsidTr="00E05F98">
        <w:tc>
          <w:tcPr>
            <w:tcW w:w="360" w:type="dxa"/>
            <w:vAlign w:val="center"/>
          </w:tcPr>
          <w:p w:rsidR="00E05F98" w:rsidRPr="00DC276B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၁</w:t>
            </w:r>
          </w:p>
        </w:tc>
        <w:tc>
          <w:tcPr>
            <w:tcW w:w="852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1280" w:type="dxa"/>
            <w:gridSpan w:val="2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286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ကုသလာ ေဟတူ</w:t>
            </w:r>
          </w:p>
        </w:tc>
        <w:tc>
          <w:tcPr>
            <w:tcW w:w="1663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E05F98" w:rsidRPr="00D9442E" w:rsidTr="00E05F98">
        <w:tc>
          <w:tcPr>
            <w:tcW w:w="360" w:type="dxa"/>
            <w:vAlign w:val="center"/>
          </w:tcPr>
          <w:p w:rsidR="00E05F98" w:rsidRPr="00DC276B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၂</w:t>
            </w:r>
          </w:p>
        </w:tc>
        <w:tc>
          <w:tcPr>
            <w:tcW w:w="852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1280" w:type="dxa"/>
            <w:gridSpan w:val="2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ဗ်ာ</w:t>
            </w:r>
          </w:p>
        </w:tc>
        <w:tc>
          <w:tcPr>
            <w:tcW w:w="286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63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1694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257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E05F98" w:rsidRPr="00D9442E" w:rsidTr="00E05F98">
        <w:tc>
          <w:tcPr>
            <w:tcW w:w="360" w:type="dxa"/>
            <w:vAlign w:val="center"/>
          </w:tcPr>
          <w:p w:rsidR="00E05F98" w:rsidRPr="00DC276B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၃</w:t>
            </w:r>
          </w:p>
        </w:tc>
        <w:tc>
          <w:tcPr>
            <w:tcW w:w="852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1280" w:type="dxa"/>
            <w:gridSpan w:val="2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ကုဗ်ာ</w:t>
            </w:r>
          </w:p>
        </w:tc>
        <w:tc>
          <w:tcPr>
            <w:tcW w:w="286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63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4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 *နဥၥ</w:t>
            </w:r>
          </w:p>
        </w:tc>
        <w:tc>
          <w:tcPr>
            <w:tcW w:w="1257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E05F98" w:rsidRPr="00D9442E" w:rsidTr="00E05F98">
        <w:tc>
          <w:tcPr>
            <w:tcW w:w="360" w:type="dxa"/>
            <w:vAlign w:val="center"/>
          </w:tcPr>
          <w:p w:rsidR="00E05F98" w:rsidRPr="00DC276B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၄</w:t>
            </w:r>
          </w:p>
        </w:tc>
        <w:tc>
          <w:tcPr>
            <w:tcW w:w="852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အကု</w:t>
            </w:r>
          </w:p>
        </w:tc>
        <w:tc>
          <w:tcPr>
            <w:tcW w:w="1280" w:type="dxa"/>
            <w:gridSpan w:val="2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အကု</w:t>
            </w:r>
          </w:p>
        </w:tc>
        <w:tc>
          <w:tcPr>
            <w:tcW w:w="286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အကုသလာ ေဟတူ</w:t>
            </w:r>
          </w:p>
        </w:tc>
        <w:tc>
          <w:tcPr>
            <w:tcW w:w="1663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E05F98" w:rsidRPr="00D9442E" w:rsidTr="00E05F98">
        <w:tc>
          <w:tcPr>
            <w:tcW w:w="360" w:type="dxa"/>
            <w:vAlign w:val="center"/>
          </w:tcPr>
          <w:p w:rsidR="00E05F98" w:rsidRPr="00DC276B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၅</w:t>
            </w:r>
          </w:p>
        </w:tc>
        <w:tc>
          <w:tcPr>
            <w:tcW w:w="852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အကု</w:t>
            </w:r>
          </w:p>
        </w:tc>
        <w:tc>
          <w:tcPr>
            <w:tcW w:w="1280" w:type="dxa"/>
            <w:gridSpan w:val="2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ဗ်ာ</w:t>
            </w:r>
          </w:p>
        </w:tc>
        <w:tc>
          <w:tcPr>
            <w:tcW w:w="286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63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1694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257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E05F98" w:rsidRPr="00D9442E" w:rsidTr="00E05F98">
        <w:tc>
          <w:tcPr>
            <w:tcW w:w="360" w:type="dxa"/>
            <w:vAlign w:val="center"/>
          </w:tcPr>
          <w:p w:rsidR="00E05F98" w:rsidRPr="00DC276B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၆</w:t>
            </w:r>
          </w:p>
        </w:tc>
        <w:tc>
          <w:tcPr>
            <w:tcW w:w="852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အကု</w:t>
            </w:r>
          </w:p>
        </w:tc>
        <w:tc>
          <w:tcPr>
            <w:tcW w:w="1280" w:type="dxa"/>
            <w:gridSpan w:val="2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အကုဗ်ာ</w:t>
            </w:r>
          </w:p>
        </w:tc>
        <w:tc>
          <w:tcPr>
            <w:tcW w:w="286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63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4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။*နဥၥ</w:t>
            </w:r>
          </w:p>
        </w:tc>
        <w:tc>
          <w:tcPr>
            <w:tcW w:w="1257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E05F98" w:rsidRPr="00D9442E" w:rsidTr="00E05F98">
        <w:tc>
          <w:tcPr>
            <w:tcW w:w="360" w:type="dxa"/>
            <w:vMerge w:val="restart"/>
            <w:vAlign w:val="center"/>
          </w:tcPr>
          <w:p w:rsidR="00E05F98" w:rsidRPr="00DC276B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၇</w:t>
            </w:r>
          </w:p>
        </w:tc>
        <w:tc>
          <w:tcPr>
            <w:tcW w:w="852" w:type="dxa"/>
            <w:vMerge w:val="restart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ဗ်ာ</w:t>
            </w:r>
          </w:p>
        </w:tc>
        <w:tc>
          <w:tcPr>
            <w:tcW w:w="511" w:type="dxa"/>
            <w:vMerge w:val="restart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ဗ်ာ</w:t>
            </w:r>
          </w:p>
        </w:tc>
        <w:tc>
          <w:tcPr>
            <w:tcW w:w="769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Cs w:val="24"/>
              </w:rPr>
            </w:pPr>
            <w:r w:rsidRPr="00D9442E">
              <w:rPr>
                <w:rFonts w:ascii="Zawgyi-One" w:hAnsi="Zawgyi-One" w:cs="Zawgyi-One"/>
                <w:szCs w:val="24"/>
              </w:rPr>
              <w:t>ပ၀တၱိ</w:t>
            </w:r>
          </w:p>
        </w:tc>
        <w:tc>
          <w:tcPr>
            <w:tcW w:w="286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၀ိ-ဗ်ာကတာ ႀကိ-ဗ်ာကတာ ေဟတူ</w:t>
            </w:r>
          </w:p>
        </w:tc>
        <w:tc>
          <w:tcPr>
            <w:tcW w:w="1663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4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။*နဥၥ</w:t>
            </w:r>
          </w:p>
        </w:tc>
        <w:tc>
          <w:tcPr>
            <w:tcW w:w="1257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E05F98" w:rsidRPr="00D9442E" w:rsidTr="00E05F98">
        <w:tc>
          <w:tcPr>
            <w:tcW w:w="360" w:type="dxa"/>
            <w:vMerge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511" w:type="dxa"/>
            <w:vMerge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769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Cs w:val="24"/>
              </w:rPr>
            </w:pPr>
            <w:r w:rsidRPr="00D9442E">
              <w:rPr>
                <w:rFonts w:ascii="Zawgyi-One" w:hAnsi="Zawgyi-One" w:cs="Zawgyi-One"/>
                <w:szCs w:val="24"/>
              </w:rPr>
              <w:t>ပဋိ</w:t>
            </w:r>
          </w:p>
        </w:tc>
        <w:tc>
          <w:tcPr>
            <w:tcW w:w="286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ပဋိ- ၀ိဗ်ာ ေဟတူ</w:t>
            </w:r>
          </w:p>
        </w:tc>
        <w:tc>
          <w:tcPr>
            <w:tcW w:w="1663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1257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</w:tr>
    </w:tbl>
    <w:p w:rsidR="00580B6C" w:rsidRDefault="00580B6C" w:rsidP="00580B6C">
      <w:pPr>
        <w:spacing w:after="0" w:line="240" w:lineRule="auto"/>
        <w:jc w:val="center"/>
        <w:rPr>
          <w:rFonts w:ascii="Zawgyi-One" w:hAnsi="Zawgyi-One" w:cs="Zawgyi-One"/>
          <w:b/>
        </w:rPr>
      </w:pPr>
    </w:p>
    <w:p w:rsidR="00580B6C" w:rsidRDefault="00580B6C" w:rsidP="00580B6C">
      <w:pPr>
        <w:spacing w:after="0" w:line="240" w:lineRule="auto"/>
        <w:jc w:val="center"/>
        <w:rPr>
          <w:rFonts w:ascii="Zawgyi-One" w:hAnsi="Zawgyi-One" w:cs="Zawgyi-One"/>
          <w:b/>
        </w:rPr>
      </w:pPr>
    </w:p>
    <w:p w:rsidR="00580B6C" w:rsidRDefault="00580B6C" w:rsidP="00580B6C">
      <w:pPr>
        <w:spacing w:after="0" w:line="240" w:lineRule="auto"/>
        <w:jc w:val="center"/>
        <w:rPr>
          <w:rFonts w:ascii="Zawgyi-One" w:hAnsi="Zawgyi-One" w:cs="Zawgyi-One"/>
          <w:b/>
        </w:rPr>
      </w:pPr>
    </w:p>
    <w:p w:rsidR="00580B6C" w:rsidRDefault="00580B6C" w:rsidP="00580B6C">
      <w:pPr>
        <w:spacing w:after="0" w:line="240" w:lineRule="auto"/>
        <w:jc w:val="center"/>
        <w:rPr>
          <w:rFonts w:ascii="Zawgyi-One" w:hAnsi="Zawgyi-One" w:cs="Zawgyi-One"/>
          <w:b/>
        </w:rPr>
      </w:pPr>
    </w:p>
    <w:p w:rsidR="00580B6C" w:rsidRDefault="00580B6C" w:rsidP="00580B6C">
      <w:pPr>
        <w:spacing w:after="0" w:line="240" w:lineRule="auto"/>
        <w:jc w:val="center"/>
        <w:rPr>
          <w:rFonts w:ascii="Zawgyi-One" w:hAnsi="Zawgyi-One" w:cs="Zawgyi-One"/>
          <w:b/>
        </w:rPr>
      </w:pPr>
    </w:p>
    <w:p w:rsidR="00580B6C" w:rsidRDefault="00580B6C" w:rsidP="00580B6C">
      <w:pPr>
        <w:spacing w:after="0" w:line="240" w:lineRule="auto"/>
        <w:jc w:val="center"/>
        <w:rPr>
          <w:rFonts w:ascii="Zawgyi-One" w:hAnsi="Zawgyi-One" w:cs="Zawgyi-One"/>
          <w:b/>
        </w:rPr>
      </w:pPr>
    </w:p>
    <w:p w:rsidR="00580B6C" w:rsidRDefault="00580B6C" w:rsidP="00580B6C">
      <w:pPr>
        <w:spacing w:after="0" w:line="240" w:lineRule="auto"/>
        <w:jc w:val="center"/>
        <w:rPr>
          <w:rFonts w:ascii="Zawgyi-One" w:hAnsi="Zawgyi-One" w:cs="Zawgyi-One"/>
          <w:b/>
        </w:rPr>
      </w:pPr>
    </w:p>
    <w:p w:rsidR="00580B6C" w:rsidRDefault="00580B6C" w:rsidP="00580B6C">
      <w:pPr>
        <w:spacing w:after="0" w:line="240" w:lineRule="auto"/>
        <w:jc w:val="center"/>
        <w:rPr>
          <w:rFonts w:ascii="Zawgyi-One" w:hAnsi="Zawgyi-One" w:cs="Zawgyi-One"/>
          <w:b/>
        </w:rPr>
      </w:pPr>
    </w:p>
    <w:p w:rsidR="00580B6C" w:rsidRDefault="00580B6C" w:rsidP="00580B6C">
      <w:pPr>
        <w:spacing w:after="0" w:line="240" w:lineRule="auto"/>
        <w:jc w:val="center"/>
        <w:rPr>
          <w:rFonts w:ascii="Zawgyi-One" w:hAnsi="Zawgyi-One" w:cs="Zawgyi-One"/>
          <w:b/>
        </w:rPr>
      </w:pPr>
    </w:p>
    <w:p w:rsidR="00580B6C" w:rsidRDefault="00580B6C" w:rsidP="00580B6C">
      <w:pPr>
        <w:spacing w:after="0" w:line="240" w:lineRule="auto"/>
        <w:jc w:val="center"/>
        <w:rPr>
          <w:rFonts w:ascii="Zawgyi-One" w:hAnsi="Zawgyi-One" w:cs="Zawgyi-One"/>
          <w:b/>
        </w:rPr>
      </w:pPr>
    </w:p>
    <w:p w:rsidR="00580B6C" w:rsidRDefault="00580B6C" w:rsidP="00580B6C">
      <w:pPr>
        <w:spacing w:after="0" w:line="240" w:lineRule="auto"/>
        <w:jc w:val="center"/>
        <w:rPr>
          <w:rFonts w:ascii="Zawgyi-One" w:hAnsi="Zawgyi-One" w:cs="Zawgyi-One"/>
          <w:b/>
        </w:rPr>
      </w:pPr>
    </w:p>
    <w:p w:rsidR="00580B6C" w:rsidRDefault="00580B6C" w:rsidP="00580B6C">
      <w:pPr>
        <w:spacing w:after="0" w:line="240" w:lineRule="auto"/>
        <w:jc w:val="center"/>
        <w:rPr>
          <w:rFonts w:ascii="Zawgyi-One" w:hAnsi="Zawgyi-One" w:cs="Zawgyi-One"/>
          <w:b/>
        </w:rPr>
      </w:pPr>
    </w:p>
    <w:p w:rsidR="00580B6C" w:rsidRDefault="00580B6C" w:rsidP="00580B6C">
      <w:pPr>
        <w:spacing w:after="0" w:line="240" w:lineRule="auto"/>
        <w:jc w:val="center"/>
        <w:rPr>
          <w:rFonts w:ascii="Zawgyi-One" w:hAnsi="Zawgyi-One" w:cs="Zawgyi-One"/>
          <w:b/>
        </w:rPr>
      </w:pPr>
    </w:p>
    <w:p w:rsidR="00580B6C" w:rsidRDefault="00580B6C" w:rsidP="00580B6C">
      <w:pPr>
        <w:spacing w:after="0" w:line="240" w:lineRule="auto"/>
        <w:jc w:val="center"/>
        <w:rPr>
          <w:rFonts w:ascii="Zawgyi-One" w:hAnsi="Zawgyi-One" w:cs="Zawgyi-One"/>
          <w:b/>
        </w:rPr>
      </w:pPr>
    </w:p>
    <w:p w:rsidR="00580B6C" w:rsidRDefault="00580B6C" w:rsidP="00580B6C">
      <w:pPr>
        <w:spacing w:after="0" w:line="240" w:lineRule="auto"/>
        <w:jc w:val="center"/>
        <w:rPr>
          <w:rFonts w:ascii="Zawgyi-One" w:hAnsi="Zawgyi-One" w:cs="Zawgyi-One"/>
          <w:b/>
        </w:rPr>
      </w:pPr>
    </w:p>
    <w:p w:rsidR="00580B6C" w:rsidRDefault="00580B6C" w:rsidP="00580B6C">
      <w:pPr>
        <w:spacing w:after="0" w:line="240" w:lineRule="auto"/>
        <w:jc w:val="center"/>
        <w:rPr>
          <w:rFonts w:ascii="Zawgyi-One" w:hAnsi="Zawgyi-One" w:cs="Zawgyi-One"/>
          <w:b/>
        </w:rPr>
      </w:pPr>
    </w:p>
    <w:p w:rsidR="00580B6C" w:rsidRDefault="00580B6C" w:rsidP="00580B6C">
      <w:pPr>
        <w:spacing w:after="0" w:line="240" w:lineRule="auto"/>
        <w:jc w:val="center"/>
        <w:rPr>
          <w:rFonts w:ascii="Zawgyi-One" w:hAnsi="Zawgyi-One" w:cs="Zawgyi-One"/>
          <w:b/>
        </w:rPr>
      </w:pPr>
    </w:p>
    <w:p w:rsidR="00580B6C" w:rsidRDefault="00580B6C" w:rsidP="00580B6C">
      <w:pPr>
        <w:spacing w:after="0" w:line="240" w:lineRule="auto"/>
        <w:jc w:val="center"/>
        <w:rPr>
          <w:rFonts w:ascii="Zawgyi-One" w:hAnsi="Zawgyi-One" w:cs="Zawgyi-One"/>
          <w:b/>
        </w:rPr>
      </w:pPr>
    </w:p>
    <w:p w:rsidR="00580B6C" w:rsidRDefault="00580B6C" w:rsidP="00580B6C">
      <w:pPr>
        <w:spacing w:after="0" w:line="240" w:lineRule="auto"/>
        <w:jc w:val="center"/>
        <w:rPr>
          <w:rFonts w:ascii="Zawgyi-One" w:hAnsi="Zawgyi-One" w:cs="Zawgyi-One"/>
          <w:b/>
        </w:rPr>
      </w:pPr>
    </w:p>
    <w:p w:rsidR="00580B6C" w:rsidRDefault="00580B6C" w:rsidP="00580B6C">
      <w:pPr>
        <w:spacing w:after="0" w:line="240" w:lineRule="auto"/>
        <w:jc w:val="center"/>
        <w:rPr>
          <w:rFonts w:ascii="Zawgyi-One" w:hAnsi="Zawgyi-One" w:cs="Zawgyi-One"/>
          <w:b/>
        </w:rPr>
      </w:pPr>
    </w:p>
    <w:p w:rsidR="00580B6C" w:rsidRDefault="00580B6C" w:rsidP="00580B6C">
      <w:pPr>
        <w:spacing w:after="0" w:line="240" w:lineRule="auto"/>
        <w:jc w:val="center"/>
        <w:rPr>
          <w:rFonts w:ascii="Zawgyi-One" w:hAnsi="Zawgyi-One" w:cs="Zawgyi-One"/>
          <w:b/>
        </w:rPr>
      </w:pPr>
    </w:p>
    <w:p w:rsidR="00580B6C" w:rsidRDefault="00580B6C" w:rsidP="00580B6C">
      <w:pPr>
        <w:spacing w:after="0" w:line="240" w:lineRule="auto"/>
        <w:jc w:val="center"/>
        <w:rPr>
          <w:rFonts w:ascii="Zawgyi-One" w:hAnsi="Zawgyi-One" w:cs="Zawgyi-One"/>
          <w:b/>
        </w:rPr>
      </w:pPr>
    </w:p>
    <w:p w:rsidR="00580B6C" w:rsidRDefault="00580B6C" w:rsidP="00580B6C">
      <w:pPr>
        <w:spacing w:after="0" w:line="240" w:lineRule="auto"/>
        <w:jc w:val="center"/>
        <w:rPr>
          <w:rFonts w:ascii="Zawgyi-One" w:hAnsi="Zawgyi-One" w:cs="Zawgyi-One"/>
          <w:b/>
        </w:rPr>
      </w:pPr>
    </w:p>
    <w:p w:rsidR="00580B6C" w:rsidRPr="000D189A" w:rsidRDefault="00580B6C" w:rsidP="00580B6C">
      <w:pPr>
        <w:spacing w:after="0" w:line="240" w:lineRule="auto"/>
        <w:jc w:val="center"/>
        <w:rPr>
          <w:rFonts w:ascii="Zawgyi-One" w:hAnsi="Zawgyi-One" w:cs="Zawgyi-One"/>
          <w:b/>
        </w:rPr>
      </w:pPr>
      <w:r w:rsidRPr="000D189A">
        <w:rPr>
          <w:rFonts w:ascii="Zawgyi-One" w:hAnsi="Zawgyi-One" w:cs="Zawgyi-One"/>
          <w:b/>
        </w:rPr>
        <w:lastRenderedPageBreak/>
        <w:t>အာရမၼဏပစၥည္း</w:t>
      </w:r>
    </w:p>
    <w:p w:rsidR="00580B6C" w:rsidRDefault="00580B6C" w:rsidP="00580B6C">
      <w:pPr>
        <w:spacing w:after="0" w:line="240" w:lineRule="auto"/>
        <w:rPr>
          <w:rFonts w:ascii="Zawgyi-One" w:hAnsi="Zawgyi-One" w:cs="Zawgyi-One"/>
        </w:rPr>
      </w:pPr>
      <w:r>
        <w:rPr>
          <w:rFonts w:ascii="Zawgyi-One" w:hAnsi="Zawgyi-One" w:cs="Zawgyi-One"/>
        </w:rPr>
        <w:t xml:space="preserve">သခ်ၤာ(န၀) </w:t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  <w:t xml:space="preserve">                      (</w:t>
      </w:r>
      <w:r w:rsidRPr="00C33C3E">
        <w:rPr>
          <w:rFonts w:ascii="-Win---WingDings" w:hAnsi="-Win---WingDings" w:cs="Zawgyi-One"/>
          <w:color w:val="000000" w:themeColor="text1"/>
          <w:sz w:val="20"/>
        </w:rPr>
        <w:t>d</w:t>
      </w:r>
      <w:r>
        <w:rPr>
          <w:rFonts w:ascii="Courier New" w:hAnsi="Courier New" w:cs="Courier New"/>
          <w:b/>
          <w:color w:val="FF0000"/>
          <w:sz w:val="24"/>
          <w:szCs w:val="20"/>
        </w:rPr>
        <w:t xml:space="preserve"> </w:t>
      </w:r>
      <w:r>
        <w:rPr>
          <w:rFonts w:ascii="Zawgyi-One" w:hAnsi="Zawgyi-One" w:cs="Zawgyi-One"/>
        </w:rPr>
        <w:t>= အာရမၼဏပ</w:t>
      </w:r>
      <w:r w:rsidRPr="006621D5">
        <w:rPr>
          <w:rFonts w:ascii="Zawgyi-One" w:hAnsi="Zawgyi-One" w:cs="Zawgyi-One"/>
        </w:rPr>
        <w:t>စၥေယန</w:t>
      </w:r>
      <w:r>
        <w:rPr>
          <w:rFonts w:ascii="Zawgyi-One" w:hAnsi="Zawgyi-One" w:cs="Zawgyi-One"/>
        </w:rPr>
        <w:t xml:space="preserve"> ပစၥေယာ။)</w:t>
      </w:r>
    </w:p>
    <w:tbl>
      <w:tblPr>
        <w:tblStyle w:val="TableGrid1"/>
        <w:tblW w:w="9360" w:type="dxa"/>
        <w:tblInd w:w="198" w:type="dxa"/>
        <w:tblLayout w:type="fixed"/>
        <w:tblLook w:val="04A0"/>
      </w:tblPr>
      <w:tblGrid>
        <w:gridCol w:w="540"/>
        <w:gridCol w:w="540"/>
        <w:gridCol w:w="2790"/>
        <w:gridCol w:w="5490"/>
      </w:tblGrid>
      <w:tr w:rsidR="00580B6C" w:rsidRPr="00D9442E" w:rsidTr="00E536BC">
        <w:trPr>
          <w:trHeight w:val="20"/>
        </w:trPr>
        <w:tc>
          <w:tcPr>
            <w:tcW w:w="1080" w:type="dxa"/>
            <w:gridSpan w:val="2"/>
            <w:vAlign w:val="center"/>
          </w:tcPr>
          <w:p w:rsidR="00580B6C" w:rsidRPr="00261FF0" w:rsidRDefault="00580B6C" w:rsidP="00E536BC">
            <w:pPr>
              <w:ind w:right="0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261FF0">
              <w:rPr>
                <w:rFonts w:ascii="Zawgyi-One" w:hAnsi="Zawgyi-One" w:cs="Zawgyi-One"/>
                <w:sz w:val="20"/>
                <w:szCs w:val="24"/>
              </w:rPr>
              <w:t>မွတ္ခ်က္</w:t>
            </w:r>
          </w:p>
        </w:tc>
        <w:tc>
          <w:tcPr>
            <w:tcW w:w="2790" w:type="dxa"/>
            <w:vAlign w:val="center"/>
          </w:tcPr>
          <w:p w:rsidR="00580B6C" w:rsidRPr="005E46EB" w:rsidRDefault="00580B6C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ပဒ [</w:t>
            </w:r>
            <w:r w:rsidRPr="005E46EB">
              <w:rPr>
                <w:rFonts w:ascii="Zawgyi-One" w:hAnsi="Zawgyi-One" w:cs="Zawgyi-One"/>
                <w:b/>
                <w:sz w:val="20"/>
                <w:szCs w:val="20"/>
              </w:rPr>
              <w:t>ပစၥည္း(ကတၱား)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>]</w:t>
            </w:r>
          </w:p>
        </w:tc>
        <w:tc>
          <w:tcPr>
            <w:tcW w:w="5490" w:type="dxa"/>
            <w:vAlign w:val="center"/>
          </w:tcPr>
          <w:p w:rsidR="00580B6C" w:rsidRPr="005E46EB" w:rsidRDefault="00580B6C" w:rsidP="00E536BC">
            <w:pPr>
              <w:ind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ပဒါ၀သာန [</w:t>
            </w:r>
            <w:r w:rsidRPr="005E46EB">
              <w:rPr>
                <w:rFonts w:ascii="Zawgyi-One" w:hAnsi="Zawgyi-One" w:cs="Zawgyi-One"/>
                <w:b/>
                <w:sz w:val="20"/>
                <w:szCs w:val="20"/>
              </w:rPr>
              <w:t>ပစၥ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>ယုပၸန္</w:t>
            </w:r>
            <w:r w:rsidRPr="005E46EB">
              <w:rPr>
                <w:rFonts w:ascii="Zawgyi-One" w:hAnsi="Zawgyi-One" w:cs="Zawgyi-One"/>
                <w:b/>
                <w:sz w:val="20"/>
                <w:szCs w:val="20"/>
              </w:rPr>
              <w:t>(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>သမၸဒါန္</w:t>
            </w:r>
            <w:r w:rsidRPr="005E46EB">
              <w:rPr>
                <w:rFonts w:ascii="Zawgyi-One" w:hAnsi="Zawgyi-One" w:cs="Zawgyi-One"/>
                <w:b/>
                <w:sz w:val="20"/>
                <w:szCs w:val="20"/>
              </w:rPr>
              <w:t>)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>]</w:t>
            </w:r>
          </w:p>
        </w:tc>
      </w:tr>
      <w:tr w:rsidR="00580B6C" w:rsidRPr="00D9442E" w:rsidTr="00E536BC">
        <w:trPr>
          <w:trHeight w:val="20"/>
        </w:trPr>
        <w:tc>
          <w:tcPr>
            <w:tcW w:w="540" w:type="dxa"/>
            <w:vMerge w:val="restart"/>
            <w:tcBorders>
              <w:right w:val="nil"/>
            </w:tcBorders>
            <w:textDirection w:val="btLr"/>
            <w:vAlign w:val="center"/>
          </w:tcPr>
          <w:p w:rsidR="00580B6C" w:rsidRPr="00196CF2" w:rsidRDefault="00580B6C" w:rsidP="00E536BC">
            <w:pPr>
              <w:ind w:left="113" w:right="113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196CF2">
              <w:rPr>
                <w:rFonts w:ascii="Zawgyi-One" w:hAnsi="Zawgyi-One" w:cs="Zawgyi-One"/>
                <w:szCs w:val="24"/>
              </w:rPr>
              <w:t>ကုသလပဒ-၃</w:t>
            </w:r>
          </w:p>
        </w:tc>
        <w:tc>
          <w:tcPr>
            <w:tcW w:w="540" w:type="dxa"/>
            <w:tcBorders>
              <w:left w:val="nil"/>
            </w:tcBorders>
            <w:textDirection w:val="btLr"/>
            <w:vAlign w:val="center"/>
          </w:tcPr>
          <w:p w:rsidR="00580B6C" w:rsidRPr="00F75AB5" w:rsidRDefault="00580B6C" w:rsidP="00E536BC">
            <w:pPr>
              <w:ind w:left="113" w:right="113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</w:p>
        </w:tc>
        <w:tc>
          <w:tcPr>
            <w:tcW w:w="2790" w:type="dxa"/>
            <w:shd w:val="clear" w:color="auto" w:fill="CCECFF"/>
            <w:vAlign w:val="center"/>
          </w:tcPr>
          <w:p w:rsidR="00580B6C" w:rsidRPr="009555FC" w:rsidRDefault="00580B6C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(၁) ကုသေလာ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ဓေမၼာ</w:t>
            </w:r>
          </w:p>
        </w:tc>
        <w:tc>
          <w:tcPr>
            <w:tcW w:w="5490" w:type="dxa"/>
            <w:shd w:val="clear" w:color="auto" w:fill="CCECFF"/>
            <w:vAlign w:val="center"/>
          </w:tcPr>
          <w:p w:rsidR="00580B6C" w:rsidRPr="009555FC" w:rsidRDefault="00580B6C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ကုသလႆ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ဓမၼႆ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196CF2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 w:rsidRPr="00196CF2">
              <w:rPr>
                <w:rFonts w:ascii="Zawgyi-One" w:hAnsi="Zawgyi-One" w:cs="Zawgyi-One"/>
                <w:color w:val="000000" w:themeColor="text1"/>
                <w:szCs w:val="24"/>
              </w:rPr>
              <w:t>၁</w:t>
            </w:r>
          </w:p>
        </w:tc>
        <w:tc>
          <w:tcPr>
            <w:tcW w:w="2790" w:type="dxa"/>
            <w:vAlign w:val="center"/>
          </w:tcPr>
          <w:p w:rsidR="00580B6C" w:rsidRPr="00261FF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261FF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ဒါနံ ဒတြာ, သီလံ သမာဒိယိတြာ,  ဥေပါသထကမၼံ ကတြာ တံ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580B6C" w:rsidRPr="00261FF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261FF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ပစၥေ၀ကၡတိ။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196CF2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၂</w:t>
            </w:r>
          </w:p>
        </w:tc>
        <w:tc>
          <w:tcPr>
            <w:tcW w:w="2790" w:type="dxa"/>
            <w:vAlign w:val="center"/>
          </w:tcPr>
          <w:p w:rsidR="00580B6C" w:rsidRPr="00261FF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261FF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ပုေဗၺ သုစိဏၰာနိ 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580B6C" w:rsidRPr="00261FF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261FF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ပစၥေ၀ကၡတိ။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196CF2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၃</w:t>
            </w:r>
          </w:p>
        </w:tc>
        <w:tc>
          <w:tcPr>
            <w:tcW w:w="2790" w:type="dxa"/>
            <w:vAlign w:val="center"/>
          </w:tcPr>
          <w:p w:rsidR="00580B6C" w:rsidRPr="00261FF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261FF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စ်ာနာ ၀ု႒ဟိတြာ စ်ာနံ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580B6C" w:rsidRPr="00261FF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261FF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ပစၥေ၀ကၡတိ။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196CF2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၄</w:t>
            </w:r>
          </w:p>
        </w:tc>
        <w:tc>
          <w:tcPr>
            <w:tcW w:w="2790" w:type="dxa"/>
            <w:vAlign w:val="center"/>
          </w:tcPr>
          <w:p w:rsidR="00580B6C" w:rsidRPr="00261FF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261FF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ေသကၡာ ေဂါၾတဘံု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580B6C" w:rsidRPr="00261FF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261FF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ပစၥေ၀ကၡႏၲိ။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196CF2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၅</w:t>
            </w:r>
          </w:p>
        </w:tc>
        <w:tc>
          <w:tcPr>
            <w:tcW w:w="2790" w:type="dxa"/>
            <w:vAlign w:val="center"/>
          </w:tcPr>
          <w:p w:rsidR="00580B6C" w:rsidRPr="00261FF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261FF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ေ၀ါဒါနံ 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580B6C" w:rsidRPr="00261FF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261FF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ပစၥေ၀ကၡႏၲိ။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196CF2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၆</w:t>
            </w:r>
          </w:p>
        </w:tc>
        <w:tc>
          <w:tcPr>
            <w:tcW w:w="2790" w:type="dxa"/>
            <w:vAlign w:val="center"/>
          </w:tcPr>
          <w:p w:rsidR="00580B6C" w:rsidRPr="00261FF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261FF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ေသကၡာ မဂၢါ ၀ု႒ဟိတြာ မဂၢံ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580B6C" w:rsidRPr="00261FF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261FF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ပစၥေ၀ကၡႏၲိ။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196CF2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၇</w:t>
            </w:r>
          </w:p>
        </w:tc>
        <w:tc>
          <w:tcPr>
            <w:tcW w:w="2790" w:type="dxa"/>
            <w:vAlign w:val="center"/>
          </w:tcPr>
          <w:p w:rsidR="00580B6C" w:rsidRPr="00261FF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261FF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ေသကၡာ ၀ါ ပုထုဇၨနာ ၀ါ ကုသလံ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580B6C" w:rsidRPr="00261FF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261FF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အနိစၥေတာ ဒုကၡေတာ အနတၱေတာ ၀ိပႆႏၲိ။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196CF2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၈</w:t>
            </w:r>
          </w:p>
        </w:tc>
        <w:tc>
          <w:tcPr>
            <w:tcW w:w="2790" w:type="dxa"/>
            <w:vAlign w:val="center"/>
          </w:tcPr>
          <w:p w:rsidR="00580B6C" w:rsidRPr="00261FF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261FF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(၂) ကုသလစိတၱသမဂႋႆ စိတၱံ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580B6C" w:rsidRPr="00261FF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261FF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(၁) ေစေတာပရိယဉာေဏန 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</w:t>
            </w:r>
            <w:r w:rsidRPr="00261FF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(၃) ဇာနႏၲိ။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196CF2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၉</w:t>
            </w:r>
          </w:p>
        </w:tc>
        <w:tc>
          <w:tcPr>
            <w:tcW w:w="2790" w:type="dxa"/>
            <w:vAlign w:val="center"/>
          </w:tcPr>
          <w:p w:rsidR="00580B6C" w:rsidRPr="00261FF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261FF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အာကာသာနဥၥာယတနကုသလံ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580B6C" w:rsidRPr="00261FF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261FF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၀ိညာဏဥၥာယတနကုသလႆ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532A45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196CF2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၁၀</w:t>
            </w:r>
          </w:p>
        </w:tc>
        <w:tc>
          <w:tcPr>
            <w:tcW w:w="2790" w:type="dxa"/>
            <w:vAlign w:val="center"/>
          </w:tcPr>
          <w:p w:rsidR="00580B6C" w:rsidRPr="00261FF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261FF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အာကိဥၥညာယတနကုသလံ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580B6C" w:rsidRPr="00261FF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261FF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ေန၀သညာနာသညာယတနကုသလႆ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532A45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580B6C" w:rsidRPr="00196CF2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၁၁</w:t>
            </w:r>
          </w:p>
        </w:tc>
        <w:tc>
          <w:tcPr>
            <w:tcW w:w="2790" w:type="dxa"/>
            <w:vAlign w:val="center"/>
          </w:tcPr>
          <w:p w:rsidR="00580B6C" w:rsidRPr="00261FF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261FF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ကုသလာ ခႏၶာ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580B6C" w:rsidRPr="00261FF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261FF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ဣဒၶိ၀ိဓဉာဏႆ, ေစေတာပရိယဉာဏႆ, ပုေဗၺနိ၀ါသာႏုႆတိ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-</w:t>
            </w:r>
            <w:r w:rsidRPr="00261FF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ဉာဏႆ, ယထာကမၼဳပဂဉာဏႆ, အနာဂတံသဉာဏႆ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532A45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580B6C" w:rsidRPr="00D9442E" w:rsidTr="00E536BC">
        <w:trPr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580B6C" w:rsidRPr="00D9442E" w:rsidRDefault="00580B6C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nil"/>
            </w:tcBorders>
            <w:vAlign w:val="center"/>
          </w:tcPr>
          <w:p w:rsidR="00580B6C" w:rsidRPr="00F75AB5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</w:pPr>
          </w:p>
        </w:tc>
        <w:tc>
          <w:tcPr>
            <w:tcW w:w="2790" w:type="dxa"/>
            <w:shd w:val="clear" w:color="auto" w:fill="CCECFF"/>
            <w:vAlign w:val="center"/>
          </w:tcPr>
          <w:p w:rsidR="00580B6C" w:rsidRPr="00532A45" w:rsidRDefault="00580B6C" w:rsidP="00E536BC">
            <w:pPr>
              <w:ind w:left="76" w:right="76"/>
              <w:jc w:val="center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(၂) ကုသေလာ ဓေမၼာ</w:t>
            </w:r>
          </w:p>
        </w:tc>
        <w:tc>
          <w:tcPr>
            <w:tcW w:w="5490" w:type="dxa"/>
            <w:shd w:val="clear" w:color="auto" w:fill="CCECFF"/>
            <w:vAlign w:val="center"/>
          </w:tcPr>
          <w:p w:rsidR="00580B6C" w:rsidRPr="00532A45" w:rsidRDefault="00580B6C" w:rsidP="00E536BC">
            <w:pPr>
              <w:ind w:left="76" w:right="76"/>
              <w:jc w:val="center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အကုသလ</w:t>
            </w: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 xml:space="preserve">ႆ ဓမၼႆ </w:t>
            </w:r>
            <w:r w:rsidRPr="00532A45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580B6C" w:rsidRPr="00196CF2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Cs w:val="24"/>
              </w:rPr>
            </w:pPr>
            <w:r w:rsidRPr="00196CF2">
              <w:rPr>
                <w:rFonts w:ascii="Zawgyi-One" w:hAnsi="Zawgyi-One" w:cs="Zawgyi-One"/>
                <w:color w:val="000000" w:themeColor="text1"/>
                <w:szCs w:val="24"/>
              </w:rPr>
              <w:t>၁</w:t>
            </w:r>
          </w:p>
        </w:tc>
        <w:tc>
          <w:tcPr>
            <w:tcW w:w="2790" w:type="dxa"/>
            <w:tcBorders>
              <w:bottom w:val="dashed" w:sz="4" w:space="0" w:color="00B0F0"/>
            </w:tcBorders>
            <w:vAlign w:val="center"/>
          </w:tcPr>
          <w:p w:rsidR="00580B6C" w:rsidRPr="00532A45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ဒါနံ ဒတြာ, သီလံ သမာဒိယိတြာ,  ဥေပါသထကမၼံ ကတြာ တံ</w:t>
            </w:r>
          </w:p>
        </w:tc>
        <w:tc>
          <w:tcPr>
            <w:tcW w:w="5490" w:type="dxa"/>
            <w:tcBorders>
              <w:bottom w:val="dashed" w:sz="4" w:space="0" w:color="00B0F0"/>
            </w:tcBorders>
            <w:vAlign w:val="center"/>
          </w:tcPr>
          <w:p w:rsidR="00580B6C" w:rsidRPr="00532A45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အႆာေဒတိ အဘိနႏၵတိ၊ 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Default="00580B6C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580B6C" w:rsidRPr="00196CF2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2790" w:type="dxa"/>
            <w:tcBorders>
              <w:top w:val="dashed" w:sz="4" w:space="0" w:color="00B0F0"/>
            </w:tcBorders>
            <w:vAlign w:val="center"/>
          </w:tcPr>
          <w:p w:rsidR="00580B6C" w:rsidRPr="00532A45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တံ</w:t>
            </w:r>
          </w:p>
        </w:tc>
        <w:tc>
          <w:tcPr>
            <w:tcW w:w="5490" w:type="dxa"/>
            <w:tcBorders>
              <w:top w:val="dashed" w:sz="4" w:space="0" w:color="00B0F0"/>
            </w:tcBorders>
            <w:vAlign w:val="center"/>
          </w:tcPr>
          <w:p w:rsidR="00580B6C" w:rsidRPr="00532A45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အာရဗ ၻရာေဂါ ဥပၸဇၨတိ၊ ဒိ႒ိဥပၸဇၨတိ၊ ၀ီစိကိစၧာ ဥပၸဇၨတိ၊ ဥဒၶစၥံ ဥပၸဇၨတိ၊ ေဒါမနႆံ ဥပၸဇၨတိ။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Default="00580B6C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580B6C" w:rsidRPr="00196CF2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၂</w:t>
            </w:r>
          </w:p>
        </w:tc>
        <w:tc>
          <w:tcPr>
            <w:tcW w:w="2790" w:type="dxa"/>
            <w:tcBorders>
              <w:bottom w:val="dashed" w:sz="4" w:space="0" w:color="00B0F0"/>
            </w:tcBorders>
            <w:vAlign w:val="center"/>
          </w:tcPr>
          <w:p w:rsidR="00580B6C" w:rsidRPr="00532A45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ပုေဗၺ သုစိဏၰာနိ </w:t>
            </w:r>
          </w:p>
        </w:tc>
        <w:tc>
          <w:tcPr>
            <w:tcW w:w="5490" w:type="dxa"/>
            <w:tcBorders>
              <w:bottom w:val="dashed" w:sz="4" w:space="0" w:color="00B0F0"/>
            </w:tcBorders>
            <w:vAlign w:val="center"/>
          </w:tcPr>
          <w:p w:rsidR="00580B6C" w:rsidRPr="00532A45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အႆာေဒတိ အဘိနႏၵတိ၊ 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Default="00580B6C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580B6C" w:rsidRPr="00196CF2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2790" w:type="dxa"/>
            <w:tcBorders>
              <w:top w:val="dashed" w:sz="4" w:space="0" w:color="00B0F0"/>
            </w:tcBorders>
            <w:vAlign w:val="center"/>
          </w:tcPr>
          <w:p w:rsidR="00580B6C" w:rsidRPr="00532A45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တံ</w:t>
            </w:r>
          </w:p>
        </w:tc>
        <w:tc>
          <w:tcPr>
            <w:tcW w:w="5490" w:type="dxa"/>
            <w:tcBorders>
              <w:top w:val="dashed" w:sz="4" w:space="0" w:color="00B0F0"/>
            </w:tcBorders>
            <w:vAlign w:val="center"/>
          </w:tcPr>
          <w:p w:rsidR="00580B6C" w:rsidRPr="00532A45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အာရဗ ၻရာေဂါ ဥပၸဇၨတိ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... (အထက္နည္းအတိုင္း)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Default="00580B6C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580B6C" w:rsidRPr="00196CF2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၃</w:t>
            </w:r>
          </w:p>
        </w:tc>
        <w:tc>
          <w:tcPr>
            <w:tcW w:w="2790" w:type="dxa"/>
            <w:tcBorders>
              <w:bottom w:val="dashed" w:sz="4" w:space="0" w:color="00B0F0"/>
            </w:tcBorders>
            <w:vAlign w:val="center"/>
          </w:tcPr>
          <w:p w:rsidR="00580B6C" w:rsidRPr="00532A45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စ်ာနာ ၀ု႒ဟိတြာ စ်ာနံ</w:t>
            </w:r>
          </w:p>
        </w:tc>
        <w:tc>
          <w:tcPr>
            <w:tcW w:w="5490" w:type="dxa"/>
            <w:tcBorders>
              <w:bottom w:val="dashed" w:sz="4" w:space="0" w:color="00B0F0"/>
            </w:tcBorders>
            <w:vAlign w:val="center"/>
          </w:tcPr>
          <w:p w:rsidR="00580B6C" w:rsidRPr="00532A45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အႆာေဒတိ အဘိနႏၵတိ၊ 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Default="00580B6C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580B6C" w:rsidRPr="00196CF2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2790" w:type="dxa"/>
            <w:tcBorders>
              <w:top w:val="dashed" w:sz="4" w:space="0" w:color="00B0F0"/>
            </w:tcBorders>
            <w:vAlign w:val="center"/>
          </w:tcPr>
          <w:p w:rsidR="00580B6C" w:rsidRPr="00532A45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တံ</w:t>
            </w:r>
          </w:p>
        </w:tc>
        <w:tc>
          <w:tcPr>
            <w:tcW w:w="5490" w:type="dxa"/>
            <w:tcBorders>
              <w:top w:val="dashed" w:sz="4" w:space="0" w:color="00B0F0"/>
            </w:tcBorders>
            <w:vAlign w:val="center"/>
          </w:tcPr>
          <w:p w:rsidR="00580B6C" w:rsidRPr="00532A45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အာရဗ ၻရာေဂါ ဥပၸဇၨတိ၊ ဒိ႒ိဥပၸဇၨတိ၊ ၀ီစိကိစၧာ ဥပၸဇၨတိ၊ ဥဒၶစၥံ ဥပၸဇၨတိ။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bottom w:val="single" w:sz="4" w:space="0" w:color="auto"/>
            </w:tcBorders>
            <w:vAlign w:val="center"/>
          </w:tcPr>
          <w:p w:rsidR="00580B6C" w:rsidRPr="00196CF2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2790" w:type="dxa"/>
            <w:vAlign w:val="center"/>
          </w:tcPr>
          <w:p w:rsidR="00580B6C" w:rsidRPr="00532A45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စ်ာေန ပရိဟီေန</w:t>
            </w:r>
          </w:p>
        </w:tc>
        <w:tc>
          <w:tcPr>
            <w:tcW w:w="5490" w:type="dxa"/>
            <w:vAlign w:val="center"/>
          </w:tcPr>
          <w:p w:rsidR="00580B6C" w:rsidRPr="00532A45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၀ိပၸဋိသာရိႆ ေဒါမနႆံ ဥပၸဇၨတိ။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nil"/>
            </w:tcBorders>
            <w:textDirection w:val="btLr"/>
            <w:vAlign w:val="center"/>
          </w:tcPr>
          <w:p w:rsidR="00580B6C" w:rsidRPr="00F75AB5" w:rsidRDefault="00580B6C" w:rsidP="00E536BC">
            <w:pPr>
              <w:ind w:right="0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</w:p>
        </w:tc>
        <w:tc>
          <w:tcPr>
            <w:tcW w:w="2790" w:type="dxa"/>
            <w:shd w:val="clear" w:color="auto" w:fill="CCECFF"/>
            <w:vAlign w:val="center"/>
          </w:tcPr>
          <w:p w:rsidR="00580B6C" w:rsidRPr="00532A45" w:rsidRDefault="00580B6C" w:rsidP="00E536BC">
            <w:pPr>
              <w:ind w:left="76" w:right="76"/>
              <w:jc w:val="center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၃</w:t>
            </w: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) ကုသေလာ ဓေမၼာ</w:t>
            </w:r>
          </w:p>
        </w:tc>
        <w:tc>
          <w:tcPr>
            <w:tcW w:w="5490" w:type="dxa"/>
            <w:shd w:val="clear" w:color="auto" w:fill="CCECFF"/>
            <w:vAlign w:val="center"/>
          </w:tcPr>
          <w:p w:rsidR="00580B6C" w:rsidRPr="00532A45" w:rsidRDefault="00580B6C" w:rsidP="00E536BC">
            <w:pPr>
              <w:ind w:left="76" w:right="76"/>
              <w:jc w:val="center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အဗ်ာကတ</w:t>
            </w: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 xml:space="preserve">ႆ ဓမၼႆ </w:t>
            </w:r>
            <w:r w:rsidRPr="00532A45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196CF2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၁</w:t>
            </w:r>
          </w:p>
        </w:tc>
        <w:tc>
          <w:tcPr>
            <w:tcW w:w="2790" w:type="dxa"/>
            <w:vAlign w:val="center"/>
          </w:tcPr>
          <w:p w:rsidR="00580B6C" w:rsidRPr="00532A45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အရဟာ မဂၢါ ၀ု႒ဟိတြာ မဂၢံ</w:t>
            </w:r>
          </w:p>
        </w:tc>
        <w:tc>
          <w:tcPr>
            <w:tcW w:w="5490" w:type="dxa"/>
            <w:vAlign w:val="center"/>
          </w:tcPr>
          <w:p w:rsidR="00580B6C" w:rsidRPr="00532A45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ပစၥေ၀ကၡတိ။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196CF2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၂</w:t>
            </w:r>
          </w:p>
        </w:tc>
        <w:tc>
          <w:tcPr>
            <w:tcW w:w="2790" w:type="dxa"/>
            <w:vAlign w:val="center"/>
          </w:tcPr>
          <w:p w:rsidR="00580B6C" w:rsidRPr="00532A45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ပုေဗၺ သုစိဏၰာနိ </w:t>
            </w:r>
          </w:p>
        </w:tc>
        <w:tc>
          <w:tcPr>
            <w:tcW w:w="5490" w:type="dxa"/>
            <w:vAlign w:val="center"/>
          </w:tcPr>
          <w:p w:rsidR="00580B6C" w:rsidRPr="00532A45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ပစၥေ၀ကၡတိ။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196CF2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၃</w:t>
            </w:r>
          </w:p>
        </w:tc>
        <w:tc>
          <w:tcPr>
            <w:tcW w:w="2790" w:type="dxa"/>
            <w:vAlign w:val="center"/>
          </w:tcPr>
          <w:p w:rsidR="00580B6C" w:rsidRPr="00532A45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ကုသလံ</w:t>
            </w:r>
          </w:p>
        </w:tc>
        <w:tc>
          <w:tcPr>
            <w:tcW w:w="5490" w:type="dxa"/>
            <w:vAlign w:val="center"/>
          </w:tcPr>
          <w:p w:rsidR="00580B6C" w:rsidRPr="00532A45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အနိစၥေတာ ဒုကၡေတာ အနတၱေတာ ၀ိပႆတိ။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196CF2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၄</w:t>
            </w:r>
          </w:p>
        </w:tc>
        <w:tc>
          <w:tcPr>
            <w:tcW w:w="2790" w:type="dxa"/>
            <w:vAlign w:val="center"/>
          </w:tcPr>
          <w:p w:rsidR="00580B6C" w:rsidRPr="00532A45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(၂) ကုသလစိတၱသမဂႋႆ စိတၱံ</w:t>
            </w:r>
          </w:p>
        </w:tc>
        <w:tc>
          <w:tcPr>
            <w:tcW w:w="5490" w:type="dxa"/>
            <w:vAlign w:val="center"/>
          </w:tcPr>
          <w:p w:rsidR="00580B6C" w:rsidRPr="00532A45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(၁) ေစေတာပရိယဉာေဏန 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</w:t>
            </w: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(၃) ဇာနာတိ။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196CF2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၅</w:t>
            </w:r>
          </w:p>
        </w:tc>
        <w:tc>
          <w:tcPr>
            <w:tcW w:w="2790" w:type="dxa"/>
            <w:vAlign w:val="center"/>
          </w:tcPr>
          <w:p w:rsidR="00580B6C" w:rsidRPr="00532A45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ေသကၡာ ၀ါ ပုထုဇၨနာ ၀ါ ကုသလံ</w:t>
            </w:r>
          </w:p>
        </w:tc>
        <w:tc>
          <w:tcPr>
            <w:tcW w:w="5490" w:type="dxa"/>
            <w:vAlign w:val="center"/>
          </w:tcPr>
          <w:p w:rsidR="00580B6C" w:rsidRPr="00532A45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အနိစၥေတာ ဒုကၡေတာ အနတၱေတာ ၀ိပႆႏၲိ၊ ကုသေလ နိရုေဒၶ ၀ိပါေကာ တဒါရမၼဏတာ ဥပၸဇၨတိ။ 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580B6C" w:rsidRPr="00196CF2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၆</w:t>
            </w:r>
          </w:p>
        </w:tc>
        <w:tc>
          <w:tcPr>
            <w:tcW w:w="2790" w:type="dxa"/>
            <w:tcBorders>
              <w:bottom w:val="dashed" w:sz="4" w:space="0" w:color="00B0F0"/>
            </w:tcBorders>
            <w:vAlign w:val="center"/>
          </w:tcPr>
          <w:p w:rsidR="00580B6C" w:rsidRPr="00532A45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ကုသလံ</w:t>
            </w:r>
          </w:p>
        </w:tc>
        <w:tc>
          <w:tcPr>
            <w:tcW w:w="5490" w:type="dxa"/>
            <w:tcBorders>
              <w:bottom w:val="dashed" w:sz="4" w:space="0" w:color="00B0F0"/>
            </w:tcBorders>
            <w:vAlign w:val="center"/>
          </w:tcPr>
          <w:p w:rsidR="00580B6C" w:rsidRPr="00532A45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အႆာေဒတိ အဘိနႏၵတိ၊ 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580B6C" w:rsidRPr="00196CF2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2790" w:type="dxa"/>
            <w:tcBorders>
              <w:top w:val="dashed" w:sz="4" w:space="0" w:color="00B0F0"/>
            </w:tcBorders>
            <w:vAlign w:val="center"/>
          </w:tcPr>
          <w:p w:rsidR="00580B6C" w:rsidRPr="00532A45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တံ</w:t>
            </w:r>
          </w:p>
        </w:tc>
        <w:tc>
          <w:tcPr>
            <w:tcW w:w="5490" w:type="dxa"/>
            <w:tcBorders>
              <w:top w:val="dashed" w:sz="4" w:space="0" w:color="00B0F0"/>
            </w:tcBorders>
            <w:vAlign w:val="center"/>
          </w:tcPr>
          <w:p w:rsidR="00580B6C" w:rsidRPr="00532A45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အာရဗ ၻရာေဂါ ဥပၸဇၨတိ၊ 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ဒိ႒ိ..</w:t>
            </w: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၊ ၀ီစိကိစၧာ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..</w:t>
            </w: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၊ ဥဒၶစၥံ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..</w:t>
            </w: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ေဒါမနႆံ ဥပၸဇၨတိ၊ အကုသေလ နိရုေဒၶ ၀ိပါေကာ တဒါရမၼဏတာ ဥပၸဇၨတိ။ 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196CF2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၇</w:t>
            </w:r>
          </w:p>
        </w:tc>
        <w:tc>
          <w:tcPr>
            <w:tcW w:w="2790" w:type="dxa"/>
            <w:vAlign w:val="center"/>
          </w:tcPr>
          <w:p w:rsidR="00580B6C" w:rsidRPr="00532A45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အာကာသာနဥၥာယတနကုသလံ</w:t>
            </w:r>
          </w:p>
        </w:tc>
        <w:tc>
          <w:tcPr>
            <w:tcW w:w="5490" w:type="dxa"/>
            <w:vAlign w:val="center"/>
          </w:tcPr>
          <w:p w:rsidR="00580B6C" w:rsidRPr="00532A45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၀ိညာဏ</w:t>
            </w:r>
            <w:r w:rsidRPr="00196CF2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ဥၥာယတနဝိပါကႆ စ ကိရိယႆ စ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532A45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196CF2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၈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580B6C" w:rsidRPr="00532A45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အာကိဥၥညာယတနကုသလံ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580B6C" w:rsidRPr="00532A45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ေန၀သညာနာ</w:t>
            </w:r>
            <w:r w:rsidRPr="00196CF2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သညာယတနဝိပါကႆ စ ကိရိယႆ စ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532A45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580B6C" w:rsidRPr="00D9442E" w:rsidTr="00580B6C">
        <w:trPr>
          <w:cantSplit/>
          <w:trHeight w:val="53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580B6C" w:rsidRPr="00196CF2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၉</w:t>
            </w:r>
          </w:p>
        </w:tc>
        <w:tc>
          <w:tcPr>
            <w:tcW w:w="2790" w:type="dxa"/>
            <w:vAlign w:val="center"/>
          </w:tcPr>
          <w:p w:rsidR="00580B6C" w:rsidRPr="00532A45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ကုသလာ ခႏၶာ</w:t>
            </w:r>
          </w:p>
        </w:tc>
        <w:tc>
          <w:tcPr>
            <w:tcW w:w="5490" w:type="dxa"/>
            <w:vAlign w:val="center"/>
          </w:tcPr>
          <w:p w:rsidR="00580B6C" w:rsidRPr="00532A45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ေစေတာ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..၊</w:t>
            </w: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ပုေဗၺ..၊</w:t>
            </w: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ယထာ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..၊ </w:t>
            </w: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အနာဂတံ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..၊</w:t>
            </w:r>
            <w:r w:rsidRPr="00532A45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အာ၀ဇၨနာယ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532A45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580B6C" w:rsidRPr="00D9442E" w:rsidTr="00E536BC">
        <w:trPr>
          <w:cantSplit/>
          <w:trHeight w:val="432"/>
        </w:trPr>
        <w:tc>
          <w:tcPr>
            <w:tcW w:w="540" w:type="dxa"/>
            <w:vMerge w:val="restart"/>
            <w:tcBorders>
              <w:right w:val="nil"/>
            </w:tcBorders>
            <w:textDirection w:val="btLr"/>
            <w:vAlign w:val="center"/>
          </w:tcPr>
          <w:p w:rsidR="00580B6C" w:rsidRPr="00AF25BF" w:rsidRDefault="00580B6C" w:rsidP="00E536BC">
            <w:pPr>
              <w:ind w:left="113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AF25BF">
              <w:rPr>
                <w:rFonts w:ascii="Zawgyi-One" w:hAnsi="Zawgyi-One" w:cs="Zawgyi-One"/>
                <w:szCs w:val="24"/>
              </w:rPr>
              <w:lastRenderedPageBreak/>
              <w:t>အကုသလပဒ-၃</w:t>
            </w:r>
          </w:p>
        </w:tc>
        <w:tc>
          <w:tcPr>
            <w:tcW w:w="540" w:type="dxa"/>
            <w:tcBorders>
              <w:left w:val="nil"/>
            </w:tcBorders>
            <w:vAlign w:val="center"/>
          </w:tcPr>
          <w:p w:rsidR="00580B6C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2790" w:type="dxa"/>
            <w:shd w:val="clear" w:color="auto" w:fill="CCECFF"/>
            <w:vAlign w:val="center"/>
          </w:tcPr>
          <w:p w:rsidR="00580B6C" w:rsidRPr="009555FC" w:rsidRDefault="00580B6C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(၄) အကုသေလာ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ဓေမၼာ</w:t>
            </w:r>
          </w:p>
        </w:tc>
        <w:tc>
          <w:tcPr>
            <w:tcW w:w="5490" w:type="dxa"/>
            <w:shd w:val="clear" w:color="auto" w:fill="CCECFF"/>
            <w:vAlign w:val="center"/>
          </w:tcPr>
          <w:p w:rsidR="00580B6C" w:rsidRPr="009555FC" w:rsidRDefault="00580B6C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အကုသလႆ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ဓမၼႆ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580B6C" w:rsidRPr="00D9442E" w:rsidTr="00E536BC">
        <w:trPr>
          <w:cantSplit/>
          <w:trHeight w:val="432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580B6C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၁</w:t>
            </w:r>
          </w:p>
        </w:tc>
        <w:tc>
          <w:tcPr>
            <w:tcW w:w="2790" w:type="dxa"/>
            <w:tcBorders>
              <w:bottom w:val="dashed" w:sz="4" w:space="0" w:color="00B0F0"/>
            </w:tcBorders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ရာဂံ</w:t>
            </w:r>
          </w:p>
        </w:tc>
        <w:tc>
          <w:tcPr>
            <w:tcW w:w="5490" w:type="dxa"/>
            <w:tcBorders>
              <w:bottom w:val="dashed" w:sz="4" w:space="0" w:color="00B0F0"/>
            </w:tcBorders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အႆာေဒတိ အဘိနႏၵတိ၊ </w:t>
            </w:r>
          </w:p>
        </w:tc>
      </w:tr>
      <w:tr w:rsidR="00580B6C" w:rsidRPr="00D9442E" w:rsidTr="00E536BC">
        <w:trPr>
          <w:cantSplit/>
          <w:trHeight w:val="432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580B6C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2790" w:type="dxa"/>
            <w:tcBorders>
              <w:top w:val="dashed" w:sz="4" w:space="0" w:color="00B0F0"/>
            </w:tcBorders>
            <w:vAlign w:val="center"/>
          </w:tcPr>
          <w:p w:rsidR="00580B6C" w:rsidRPr="001D0E20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တံ</w:t>
            </w:r>
          </w:p>
        </w:tc>
        <w:tc>
          <w:tcPr>
            <w:tcW w:w="5490" w:type="dxa"/>
            <w:tcBorders>
              <w:top w:val="dashed" w:sz="4" w:space="0" w:color="00B0F0"/>
            </w:tcBorders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အာရဗ ၻရာေဂါ ဥပၸဇၨတိ၊ ဒိ႒ိဥပၸဇၨတိ၊ ၀ီစိကိစၧာ ဥပၸဇၨတိ၊ ဥဒၶစၥံ ဥပၸဇၨတိ၊ ေဒါမနႆံ ဥပၸဇၨတိ။</w:t>
            </w:r>
          </w:p>
        </w:tc>
      </w:tr>
      <w:tr w:rsidR="00580B6C" w:rsidRPr="00D9442E" w:rsidTr="00E536BC">
        <w:trPr>
          <w:cantSplit/>
          <w:trHeight w:val="432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580B6C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၂</w:t>
            </w:r>
          </w:p>
        </w:tc>
        <w:tc>
          <w:tcPr>
            <w:tcW w:w="2790" w:type="dxa"/>
            <w:tcBorders>
              <w:bottom w:val="dashed" w:sz="4" w:space="0" w:color="00B0F0"/>
            </w:tcBorders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ဒိ႒ႎ</w:t>
            </w:r>
          </w:p>
        </w:tc>
        <w:tc>
          <w:tcPr>
            <w:tcW w:w="5490" w:type="dxa"/>
            <w:tcBorders>
              <w:bottom w:val="dashed" w:sz="4" w:space="0" w:color="00B0F0"/>
            </w:tcBorders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အႆာေဒတိ အဘိနႏၵတိ၊ </w:t>
            </w:r>
          </w:p>
        </w:tc>
      </w:tr>
      <w:tr w:rsidR="00580B6C" w:rsidRPr="00D9442E" w:rsidTr="00E536BC">
        <w:trPr>
          <w:cantSplit/>
          <w:trHeight w:val="432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580B6C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2790" w:type="dxa"/>
            <w:tcBorders>
              <w:top w:val="dashed" w:sz="4" w:space="0" w:color="00B0F0"/>
            </w:tcBorders>
            <w:vAlign w:val="center"/>
          </w:tcPr>
          <w:p w:rsidR="00580B6C" w:rsidRPr="001D0E20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တံ</w:t>
            </w:r>
          </w:p>
        </w:tc>
        <w:tc>
          <w:tcPr>
            <w:tcW w:w="5490" w:type="dxa"/>
            <w:tcBorders>
              <w:top w:val="dashed" w:sz="4" w:space="0" w:color="00B0F0"/>
            </w:tcBorders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အာရဗ ၻရာေဂါ 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ဥပၸဇၨတိ... </w:t>
            </w: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(အထက္နည္းအတိုင္း)</w:t>
            </w:r>
          </w:p>
        </w:tc>
      </w:tr>
      <w:tr w:rsidR="00580B6C" w:rsidRPr="00D9442E" w:rsidTr="00E536BC">
        <w:trPr>
          <w:cantSplit/>
          <w:trHeight w:val="432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၃</w:t>
            </w:r>
          </w:p>
        </w:tc>
        <w:tc>
          <w:tcPr>
            <w:tcW w:w="2790" w:type="dxa"/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၀ိစိကိစၧံ</w:t>
            </w:r>
          </w:p>
        </w:tc>
        <w:tc>
          <w:tcPr>
            <w:tcW w:w="5490" w:type="dxa"/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အာရဗ ၻ၀ီစိကိစၧာ ဥပၸဇၨတိ၊ ဒိ႒ိဥပၸဇၨတိ၊ ဥဒၶစၥံ ဥပၸဇၨတိ၊ ေဒါမနႆံ ဥပၸဇၨတိ။</w:t>
            </w:r>
          </w:p>
        </w:tc>
      </w:tr>
      <w:tr w:rsidR="00580B6C" w:rsidRPr="00D9442E" w:rsidTr="00E536BC">
        <w:trPr>
          <w:cantSplit/>
          <w:trHeight w:val="432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၄</w:t>
            </w:r>
          </w:p>
        </w:tc>
        <w:tc>
          <w:tcPr>
            <w:tcW w:w="2790" w:type="dxa"/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ဥဒၶစၥံ</w:t>
            </w:r>
          </w:p>
        </w:tc>
        <w:tc>
          <w:tcPr>
            <w:tcW w:w="5490" w:type="dxa"/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အာရဗ ၻဥဒၶစၥံ ဥပၸဇၨတိ၊ ဒိ႒ိဥပၸဇၨတိ၊ ၀ီစိကိစၧာ ဥပၸဇၨတိ၊ ေဒါမနႆံ ဥပၸဇၨတိ။</w:t>
            </w:r>
          </w:p>
        </w:tc>
      </w:tr>
      <w:tr w:rsidR="00580B6C" w:rsidRPr="00D9442E" w:rsidTr="00E536BC">
        <w:trPr>
          <w:cantSplit/>
          <w:trHeight w:val="432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580B6C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၅</w:t>
            </w:r>
          </w:p>
        </w:tc>
        <w:tc>
          <w:tcPr>
            <w:tcW w:w="2790" w:type="dxa"/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ေဒါမနႆံ</w:t>
            </w:r>
          </w:p>
        </w:tc>
        <w:tc>
          <w:tcPr>
            <w:tcW w:w="5490" w:type="dxa"/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အာရဗ ၻေဒါမနႆံ ဥပၸဇၨတိ၊ ဒိ႒ိဥပၸဇၨတိ၊ ၀ီစိကိစၧာ ဥပၸဇၨတိ၊ ဥဒၶစၥံ ဥပၸဇၨတိ။</w:t>
            </w:r>
          </w:p>
        </w:tc>
      </w:tr>
      <w:tr w:rsidR="00580B6C" w:rsidRPr="00D9442E" w:rsidTr="00E536BC">
        <w:trPr>
          <w:cantSplit/>
          <w:trHeight w:val="432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nil"/>
            </w:tcBorders>
            <w:vAlign w:val="center"/>
          </w:tcPr>
          <w:p w:rsidR="00580B6C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2790" w:type="dxa"/>
            <w:shd w:val="clear" w:color="auto" w:fill="CCECFF"/>
            <w:vAlign w:val="center"/>
          </w:tcPr>
          <w:p w:rsidR="00580B6C" w:rsidRPr="009555FC" w:rsidRDefault="00580B6C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(၅) အကုသေလာ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ဓေမၼာ</w:t>
            </w:r>
          </w:p>
        </w:tc>
        <w:tc>
          <w:tcPr>
            <w:tcW w:w="5490" w:type="dxa"/>
            <w:shd w:val="clear" w:color="auto" w:fill="CCECFF"/>
            <w:vAlign w:val="center"/>
          </w:tcPr>
          <w:p w:rsidR="00580B6C" w:rsidRPr="009555FC" w:rsidRDefault="00580B6C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ကုသလႆ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ဓမၼႆ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580B6C" w:rsidRPr="00D9442E" w:rsidTr="00E536BC">
        <w:trPr>
          <w:cantSplit/>
          <w:trHeight w:val="432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၁</w:t>
            </w:r>
          </w:p>
        </w:tc>
        <w:tc>
          <w:tcPr>
            <w:tcW w:w="2790" w:type="dxa"/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ေသကၡာ ပဟီေန ကိေလေသ</w:t>
            </w:r>
          </w:p>
        </w:tc>
        <w:tc>
          <w:tcPr>
            <w:tcW w:w="5490" w:type="dxa"/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ပစၥေ၀ကၡႏၲိ။</w:t>
            </w:r>
          </w:p>
        </w:tc>
      </w:tr>
      <w:tr w:rsidR="00580B6C" w:rsidRPr="00D9442E" w:rsidTr="00E536BC">
        <w:trPr>
          <w:cantSplit/>
          <w:trHeight w:val="432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၂</w:t>
            </w:r>
          </w:p>
        </w:tc>
        <w:tc>
          <w:tcPr>
            <w:tcW w:w="2790" w:type="dxa"/>
            <w:vAlign w:val="center"/>
          </w:tcPr>
          <w:p w:rsidR="00580B6C" w:rsidRPr="001D0E20" w:rsidRDefault="00580B6C" w:rsidP="00E536BC">
            <w:pPr>
              <w:autoSpaceDE w:val="0"/>
              <w:autoSpaceDN w:val="0"/>
              <w:adjustRightInd w:val="0"/>
              <w:ind w:right="0"/>
              <w:jc w:val="left"/>
              <w:rPr>
                <w:rFonts w:ascii="MS Shell Dlg 2" w:hAnsi="MS Shell Dlg 2" w:cs="MS Shell Dlg 2"/>
                <w:sz w:val="20"/>
                <w:szCs w:val="20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၀ိကၡမ</w:t>
            </w:r>
            <w:r w:rsidRPr="001D0E20">
              <w:rPr>
                <w:rFonts w:ascii="Zawgyi-One" w:hAnsi="Zawgyi-One" w:cs="Zawgyi-One"/>
                <w:sz w:val="20"/>
                <w:szCs w:val="20"/>
              </w:rPr>
              <w:t>႓ိ</w:t>
            </w: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ေတ ကိေလေသ</w:t>
            </w:r>
          </w:p>
        </w:tc>
        <w:tc>
          <w:tcPr>
            <w:tcW w:w="5490" w:type="dxa"/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ပစၥေ၀ကၡႏၲိ။</w:t>
            </w:r>
          </w:p>
        </w:tc>
      </w:tr>
      <w:tr w:rsidR="00580B6C" w:rsidRPr="00D9442E" w:rsidTr="00E536BC">
        <w:trPr>
          <w:cantSplit/>
          <w:trHeight w:val="432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၃</w:t>
            </w:r>
          </w:p>
        </w:tc>
        <w:tc>
          <w:tcPr>
            <w:tcW w:w="2790" w:type="dxa"/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ပုေဗၺ သမုဒါစိေဏၰ ကိေလေသ</w:t>
            </w:r>
          </w:p>
        </w:tc>
        <w:tc>
          <w:tcPr>
            <w:tcW w:w="5490" w:type="dxa"/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ဇာနႏၲိ။</w:t>
            </w:r>
          </w:p>
        </w:tc>
      </w:tr>
      <w:tr w:rsidR="00580B6C" w:rsidRPr="00D9442E" w:rsidTr="00E536BC">
        <w:trPr>
          <w:cantSplit/>
          <w:trHeight w:val="432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၄</w:t>
            </w:r>
          </w:p>
        </w:tc>
        <w:tc>
          <w:tcPr>
            <w:tcW w:w="2790" w:type="dxa"/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ေသကၡာ ၀ါ ပုထုဇၨနာ ၀ါ အကုသလံ</w:t>
            </w:r>
          </w:p>
        </w:tc>
        <w:tc>
          <w:tcPr>
            <w:tcW w:w="5490" w:type="dxa"/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အနိစၥေတာ ဒုကၡေတာ အနတၱေတာ ၀ိပႆႏၲိ။</w:t>
            </w:r>
          </w:p>
        </w:tc>
      </w:tr>
      <w:tr w:rsidR="00580B6C" w:rsidRPr="00D9442E" w:rsidTr="00E536BC">
        <w:trPr>
          <w:cantSplit/>
          <w:trHeight w:val="432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၅</w:t>
            </w:r>
          </w:p>
        </w:tc>
        <w:tc>
          <w:tcPr>
            <w:tcW w:w="2790" w:type="dxa"/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(၂) အကုသလစိတၱသမဂႋႆ စိတၱံ</w:t>
            </w:r>
          </w:p>
        </w:tc>
        <w:tc>
          <w:tcPr>
            <w:tcW w:w="5490" w:type="dxa"/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(၁) ေစေတာပရိယဉာေဏန </w:t>
            </w:r>
          </w:p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(၃) ဇာနႏၲိ။</w:t>
            </w:r>
          </w:p>
        </w:tc>
      </w:tr>
      <w:tr w:rsidR="00580B6C" w:rsidRPr="00D9442E" w:rsidTr="00E536BC">
        <w:trPr>
          <w:cantSplit/>
          <w:trHeight w:val="432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580B6C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၆</w:t>
            </w:r>
          </w:p>
        </w:tc>
        <w:tc>
          <w:tcPr>
            <w:tcW w:w="2790" w:type="dxa"/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အကုသလာ ခႏၶာ</w:t>
            </w:r>
          </w:p>
        </w:tc>
        <w:tc>
          <w:tcPr>
            <w:tcW w:w="5490" w:type="dxa"/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ေစေတာပရိယဉာဏႆ, ပုေဗၺနိ၀ါသာႏုႆတိဉာဏႆ, ယထာကမၼဳပဂဉာဏႆ, အနာဂတံသဉာဏႆ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580B6C" w:rsidRPr="00D9442E" w:rsidTr="00E536BC">
        <w:trPr>
          <w:cantSplit/>
          <w:trHeight w:val="432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nil"/>
            </w:tcBorders>
            <w:vAlign w:val="center"/>
          </w:tcPr>
          <w:p w:rsidR="00580B6C" w:rsidRDefault="00580B6C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2790" w:type="dxa"/>
            <w:shd w:val="clear" w:color="auto" w:fill="CCECFF"/>
            <w:vAlign w:val="center"/>
          </w:tcPr>
          <w:p w:rsidR="00580B6C" w:rsidRPr="009555FC" w:rsidRDefault="00580B6C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(၆) အကုသေလာ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ဓေမၼာ</w:t>
            </w:r>
          </w:p>
        </w:tc>
        <w:tc>
          <w:tcPr>
            <w:tcW w:w="5490" w:type="dxa"/>
            <w:shd w:val="clear" w:color="auto" w:fill="CCECFF"/>
            <w:vAlign w:val="center"/>
          </w:tcPr>
          <w:p w:rsidR="00580B6C" w:rsidRPr="009555FC" w:rsidRDefault="00580B6C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အဗ်ာကတႆ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ဓမၼႆ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580B6C" w:rsidRPr="00D9442E" w:rsidTr="00E536BC">
        <w:trPr>
          <w:cantSplit/>
          <w:trHeight w:val="432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AA4BA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  <w:t>၁</w:t>
            </w:r>
          </w:p>
        </w:tc>
        <w:tc>
          <w:tcPr>
            <w:tcW w:w="2790" w:type="dxa"/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အရဟာ ပဟီေန ကိေလေသ</w:t>
            </w:r>
          </w:p>
        </w:tc>
        <w:tc>
          <w:tcPr>
            <w:tcW w:w="5490" w:type="dxa"/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ပစၥေ၀ကၡတိ။</w:t>
            </w:r>
          </w:p>
        </w:tc>
      </w:tr>
      <w:tr w:rsidR="00580B6C" w:rsidRPr="00D9442E" w:rsidTr="00E536BC">
        <w:trPr>
          <w:cantSplit/>
          <w:trHeight w:val="432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AA4BA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  <w:t>၂</w:t>
            </w:r>
          </w:p>
        </w:tc>
        <w:tc>
          <w:tcPr>
            <w:tcW w:w="2790" w:type="dxa"/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ပုေဗၺ သမုဒါစိေဏၰ ကိေလေသ</w:t>
            </w:r>
          </w:p>
        </w:tc>
        <w:tc>
          <w:tcPr>
            <w:tcW w:w="5490" w:type="dxa"/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ဇာနာတိ။</w:t>
            </w:r>
          </w:p>
        </w:tc>
      </w:tr>
      <w:tr w:rsidR="00580B6C" w:rsidRPr="00D9442E" w:rsidTr="00E536BC">
        <w:trPr>
          <w:cantSplit/>
          <w:trHeight w:val="432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AA4BA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  <w:t>၃</w:t>
            </w:r>
          </w:p>
        </w:tc>
        <w:tc>
          <w:tcPr>
            <w:tcW w:w="2790" w:type="dxa"/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အကုသလံ</w:t>
            </w:r>
          </w:p>
        </w:tc>
        <w:tc>
          <w:tcPr>
            <w:tcW w:w="5490" w:type="dxa"/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အနိစၥေတာ ဒုကၡေတာ အနတၱေတာ ၀ိပႆတိ။</w:t>
            </w:r>
          </w:p>
        </w:tc>
      </w:tr>
      <w:tr w:rsidR="00580B6C" w:rsidRPr="00D9442E" w:rsidTr="00E536BC">
        <w:trPr>
          <w:cantSplit/>
          <w:trHeight w:val="746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AA4BA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  <w:t>၄</w:t>
            </w:r>
          </w:p>
        </w:tc>
        <w:tc>
          <w:tcPr>
            <w:tcW w:w="2790" w:type="dxa"/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(၂) အကုသလစိတၱသမဂႋႆ စိတၱံ</w:t>
            </w:r>
          </w:p>
        </w:tc>
        <w:tc>
          <w:tcPr>
            <w:tcW w:w="5490" w:type="dxa"/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(၁) ေစေတာပရိယဉာေဏန </w:t>
            </w:r>
          </w:p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(၃) ဇာနာတိ။</w:t>
            </w:r>
          </w:p>
        </w:tc>
      </w:tr>
      <w:tr w:rsidR="00580B6C" w:rsidRPr="00D9442E" w:rsidTr="00E536BC">
        <w:trPr>
          <w:cantSplit/>
          <w:trHeight w:val="80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AA4BA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  <w:t>၅</w:t>
            </w:r>
          </w:p>
        </w:tc>
        <w:tc>
          <w:tcPr>
            <w:tcW w:w="2790" w:type="dxa"/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ေသကၡာ ၀ါ ပုထုဇၨနာ ၀ါ အကုသလံ</w:t>
            </w:r>
          </w:p>
        </w:tc>
        <w:tc>
          <w:tcPr>
            <w:tcW w:w="5490" w:type="dxa"/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အနိစၥေတာ ဒုကၡေတာ အနတၱေတာ ၀ိပႆႏၲိ၊ ကုသေလ နိရုေဒၶ ၀ိပါေကာ တဒါရမၼဏတာ ဥပၸဇၨတိ။ </w:t>
            </w:r>
          </w:p>
        </w:tc>
      </w:tr>
      <w:tr w:rsidR="00580B6C" w:rsidRPr="00D9442E" w:rsidTr="00E536BC">
        <w:trPr>
          <w:cantSplit/>
          <w:trHeight w:val="432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580B6C" w:rsidRPr="00AA4BA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  <w:t>၆</w:t>
            </w:r>
          </w:p>
        </w:tc>
        <w:tc>
          <w:tcPr>
            <w:tcW w:w="2790" w:type="dxa"/>
            <w:tcBorders>
              <w:bottom w:val="dashed" w:sz="4" w:space="0" w:color="auto"/>
            </w:tcBorders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အကုသလံ</w:t>
            </w:r>
          </w:p>
        </w:tc>
        <w:tc>
          <w:tcPr>
            <w:tcW w:w="5490" w:type="dxa"/>
            <w:tcBorders>
              <w:bottom w:val="dashed" w:sz="4" w:space="0" w:color="auto"/>
            </w:tcBorders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အႆာေဒတိ အဘိနႏၵတိ၊ </w:t>
            </w:r>
          </w:p>
        </w:tc>
      </w:tr>
      <w:tr w:rsidR="00580B6C" w:rsidRPr="00D9442E" w:rsidTr="00580B6C">
        <w:trPr>
          <w:cantSplit/>
          <w:trHeight w:val="1259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580B6C" w:rsidRPr="00AA4BA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</w:p>
        </w:tc>
        <w:tc>
          <w:tcPr>
            <w:tcW w:w="2790" w:type="dxa"/>
            <w:tcBorders>
              <w:top w:val="dashed" w:sz="4" w:space="0" w:color="auto"/>
            </w:tcBorders>
            <w:vAlign w:val="center"/>
          </w:tcPr>
          <w:p w:rsidR="00580B6C" w:rsidRPr="001D0E20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တံ</w:t>
            </w:r>
          </w:p>
        </w:tc>
        <w:tc>
          <w:tcPr>
            <w:tcW w:w="5490" w:type="dxa"/>
            <w:tcBorders>
              <w:top w:val="dashed" w:sz="4" w:space="0" w:color="auto"/>
            </w:tcBorders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အာရဗ ၻရာေဂါ ဥပၸဇၨတိ၊ ဒိ႒ိဥပၸဇၨတိ၊ ၀ီစိကိစၧာ ဥပၸဇၨတိ၊ ဥဒၶစၥံ ဥပၸဇၨတိ၊ ေဒါမနႆံ ဥပၸဇၨတိ၊ အကုသေလ နိရုေဒၶ ၀ိပါေကာ တဒါရမၼဏတာ ဥပၸဇၨတိ။ </w:t>
            </w:r>
          </w:p>
        </w:tc>
      </w:tr>
      <w:tr w:rsidR="00580B6C" w:rsidRPr="00D9442E" w:rsidTr="00580B6C">
        <w:trPr>
          <w:cantSplit/>
          <w:trHeight w:val="917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580B6C" w:rsidRPr="00AA4BA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  <w:t>၇</w:t>
            </w:r>
          </w:p>
        </w:tc>
        <w:tc>
          <w:tcPr>
            <w:tcW w:w="2790" w:type="dxa"/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အကုသလာ ခႏၶာ</w:t>
            </w:r>
          </w:p>
        </w:tc>
        <w:tc>
          <w:tcPr>
            <w:tcW w:w="5490" w:type="dxa"/>
            <w:vAlign w:val="center"/>
          </w:tcPr>
          <w:p w:rsidR="00580B6C" w:rsidRPr="001D0E20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D0E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ေစေတာပရိယဉာဏႆ, ပုေဗၺနိ၀ါသာႏုႆတိဉာဏႆ, ယထာကမၼဳပဂဉာဏႆ, အနာဂတံသဉာဏႆ, အာ၀ဇၨနာယ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580B6C" w:rsidRPr="00D9442E" w:rsidTr="00E536BC">
        <w:trPr>
          <w:cantSplit/>
          <w:trHeight w:val="287"/>
        </w:trPr>
        <w:tc>
          <w:tcPr>
            <w:tcW w:w="540" w:type="dxa"/>
            <w:vMerge w:val="restart"/>
            <w:tcBorders>
              <w:right w:val="nil"/>
            </w:tcBorders>
            <w:textDirection w:val="btLr"/>
            <w:vAlign w:val="center"/>
          </w:tcPr>
          <w:p w:rsidR="00580B6C" w:rsidRPr="00ED0BC2" w:rsidRDefault="00580B6C" w:rsidP="00E536BC">
            <w:pPr>
              <w:ind w:left="113"/>
              <w:jc w:val="center"/>
              <w:rPr>
                <w:rFonts w:ascii="Zawgyi-One" w:hAnsi="Zawgyi-One" w:cs="Zawgyi-One"/>
                <w:b/>
                <w:szCs w:val="24"/>
              </w:rPr>
            </w:pPr>
            <w:r w:rsidRPr="00ED0BC2">
              <w:rPr>
                <w:rFonts w:ascii="Zawgyi-One" w:hAnsi="Zawgyi-One" w:cs="Zawgyi-One"/>
                <w:szCs w:val="24"/>
              </w:rPr>
              <w:lastRenderedPageBreak/>
              <w:t>အဗ်ာကတပဒ-၃</w:t>
            </w:r>
          </w:p>
        </w:tc>
        <w:tc>
          <w:tcPr>
            <w:tcW w:w="540" w:type="dxa"/>
            <w:tcBorders>
              <w:left w:val="nil"/>
            </w:tcBorders>
            <w:vAlign w:val="center"/>
          </w:tcPr>
          <w:p w:rsidR="00580B6C" w:rsidRPr="00ED0BC2" w:rsidRDefault="00580B6C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2790" w:type="dxa"/>
            <w:shd w:val="clear" w:color="auto" w:fill="CCECFF"/>
            <w:vAlign w:val="center"/>
          </w:tcPr>
          <w:p w:rsidR="00580B6C" w:rsidRPr="009555FC" w:rsidRDefault="00580B6C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 xml:space="preserve">(၇) အဗ်ာကေတာ 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>ဓေမၼာ</w:t>
            </w:r>
          </w:p>
        </w:tc>
        <w:tc>
          <w:tcPr>
            <w:tcW w:w="5490" w:type="dxa"/>
            <w:shd w:val="clear" w:color="auto" w:fill="CCECFF"/>
            <w:vAlign w:val="center"/>
          </w:tcPr>
          <w:p w:rsidR="00580B6C" w:rsidRPr="009555FC" w:rsidRDefault="00580B6C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အဗ်ာကတႆ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ဓမၼႆ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AA4BA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  <w:t>၁</w:t>
            </w:r>
          </w:p>
        </w:tc>
        <w:tc>
          <w:tcPr>
            <w:tcW w:w="27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အရဟာ ဖလံ</w:t>
            </w:r>
          </w:p>
        </w:tc>
        <w:tc>
          <w:tcPr>
            <w:tcW w:w="54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ပစၥေ၀ကၡတိ။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AA4BA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  <w:t>၂</w:t>
            </w:r>
          </w:p>
        </w:tc>
        <w:tc>
          <w:tcPr>
            <w:tcW w:w="27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နိဗၺာနံ</w:t>
            </w:r>
          </w:p>
        </w:tc>
        <w:tc>
          <w:tcPr>
            <w:tcW w:w="54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ပစၥေ၀ကၡတိ။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AA4BA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  <w:t>၃</w:t>
            </w:r>
          </w:p>
        </w:tc>
        <w:tc>
          <w:tcPr>
            <w:tcW w:w="27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နိဗၺာနံ </w:t>
            </w:r>
          </w:p>
        </w:tc>
        <w:tc>
          <w:tcPr>
            <w:tcW w:w="54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ဖလႆ,  အာ၀ဇၨနာယ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580B6C" w:rsidRPr="00AA4BA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  <w:t>၄</w:t>
            </w:r>
          </w:p>
        </w:tc>
        <w:tc>
          <w:tcPr>
            <w:tcW w:w="27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အရဟာ စကၡဳံ</w:t>
            </w:r>
          </w:p>
        </w:tc>
        <w:tc>
          <w:tcPr>
            <w:tcW w:w="54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အနိစၥေတာ ဒုကၡေတာ အနတၱေတာ ၀ိပႆတိ။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580B6C" w:rsidRPr="00AA4BA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</w:p>
        </w:tc>
        <w:tc>
          <w:tcPr>
            <w:tcW w:w="2790" w:type="dxa"/>
            <w:tcBorders>
              <w:top w:val="dashed" w:sz="4" w:space="0" w:color="auto"/>
            </w:tcBorders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ေသာတံ၊ ဃာနံ၊ ဇိ၀ွံ၊ ကာယံ၊ ရူေပ၊ သေဒၵ၊ ရေသ၊ ေဖာ႒ေဗၺ၊ ၀တၳံဳ၊ 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၀ိ..</w:t>
            </w: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ဗ်ာကေတ 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ကိ..</w:t>
            </w: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ဗ်ာကေတ ခေႏၶ</w:t>
            </w:r>
          </w:p>
        </w:tc>
        <w:tc>
          <w:tcPr>
            <w:tcW w:w="5490" w:type="dxa"/>
            <w:tcBorders>
              <w:top w:val="dashed" w:sz="4" w:space="0" w:color="auto"/>
            </w:tcBorders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အနိစၥေတာ ဒုကၡေတာ အနတၱေတာ ၀ိပႆတိ။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AA4BA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  <w:t>၅</w:t>
            </w:r>
          </w:p>
        </w:tc>
        <w:tc>
          <w:tcPr>
            <w:tcW w:w="27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ဒိေဗၺန စကၡဳနာ 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႐ူ</w:t>
            </w: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ပံ</w:t>
            </w:r>
          </w:p>
        </w:tc>
        <w:tc>
          <w:tcPr>
            <w:tcW w:w="54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ပႆတိ။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AA4BA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  <w:t>၆</w:t>
            </w:r>
          </w:p>
        </w:tc>
        <w:tc>
          <w:tcPr>
            <w:tcW w:w="27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ဒိဗၺာယ ေသာတဓာတုယာ သဒၵံ</w:t>
            </w:r>
          </w:p>
        </w:tc>
        <w:tc>
          <w:tcPr>
            <w:tcW w:w="54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သုဏာတိ။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AA4BA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  <w:t>၇</w:t>
            </w:r>
          </w:p>
        </w:tc>
        <w:tc>
          <w:tcPr>
            <w:tcW w:w="27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(၂) 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၀ိ..</w:t>
            </w: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ဗ်ာကတ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- ကိ..</w:t>
            </w: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ဗ်ာကတစိတၱသမဂႋႆ စိတၱံ</w:t>
            </w:r>
          </w:p>
        </w:tc>
        <w:tc>
          <w:tcPr>
            <w:tcW w:w="54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(၁) ေစေတာပရိယဉာေဏန </w:t>
            </w:r>
          </w:p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(၃) ဇာနာတိ။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AA4BA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  <w:t>၈</w:t>
            </w:r>
          </w:p>
        </w:tc>
        <w:tc>
          <w:tcPr>
            <w:tcW w:w="27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အာကာသာနဥၥာယတနကိရိယံ</w:t>
            </w:r>
          </w:p>
        </w:tc>
        <w:tc>
          <w:tcPr>
            <w:tcW w:w="54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၀ိညာဏဥၥာယတနကိရိယႆ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0C7A9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  <w:t>၉</w:t>
            </w:r>
          </w:p>
        </w:tc>
        <w:tc>
          <w:tcPr>
            <w:tcW w:w="27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အာကိဥၥညာယတနကိရိယံ</w:t>
            </w:r>
          </w:p>
        </w:tc>
        <w:tc>
          <w:tcPr>
            <w:tcW w:w="54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ေန၀သညာနာသညာယတနကိရိယႆ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580B6C" w:rsidRPr="000C7A9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  <w:t>၁၀</w:t>
            </w:r>
          </w:p>
        </w:tc>
        <w:tc>
          <w:tcPr>
            <w:tcW w:w="2790" w:type="dxa"/>
            <w:tcBorders>
              <w:bottom w:val="dashed" w:sz="4" w:space="0" w:color="auto"/>
            </w:tcBorders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ရူပါယတနံ</w:t>
            </w:r>
          </w:p>
        </w:tc>
        <w:tc>
          <w:tcPr>
            <w:tcW w:w="5490" w:type="dxa"/>
            <w:tcBorders>
              <w:bottom w:val="dashed" w:sz="4" w:space="0" w:color="auto"/>
            </w:tcBorders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စကၡဳ၀ိညာဏႆ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580B6C" w:rsidRPr="000C7A9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</w:p>
        </w:tc>
        <w:tc>
          <w:tcPr>
            <w:tcW w:w="2790" w:type="dxa"/>
            <w:tcBorders>
              <w:top w:val="dashed" w:sz="4" w:space="0" w:color="auto"/>
            </w:tcBorders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သဒၵါ../ဂႏၶာ../ရသာ../ေဖာ႒ဗၺာ..</w:t>
            </w:r>
          </w:p>
        </w:tc>
        <w:tc>
          <w:tcPr>
            <w:tcW w:w="5490" w:type="dxa"/>
            <w:tcBorders>
              <w:top w:val="dashed" w:sz="4" w:space="0" w:color="auto"/>
            </w:tcBorders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ေသာတ../ဃာန../ဇိ၀ွါ../ကာယ၀ိညာဏႆ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580B6C" w:rsidRPr="000C7A9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  <w:t>၁၁</w:t>
            </w:r>
          </w:p>
        </w:tc>
        <w:tc>
          <w:tcPr>
            <w:tcW w:w="27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အဗ်ာကတာ ခႏၶာ</w:t>
            </w:r>
          </w:p>
        </w:tc>
        <w:tc>
          <w:tcPr>
            <w:tcW w:w="54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ဣဒၶိ၀ိဓ...</w:t>
            </w: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, 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ေစေတာ...</w:t>
            </w: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, 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ပုေဗၺ...</w:t>
            </w: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,  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အနာဂတံ...</w:t>
            </w: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အာ၀ဇၨနာယ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 xml:space="preserve"> d</w:t>
            </w:r>
          </w:p>
        </w:tc>
      </w:tr>
      <w:tr w:rsidR="00580B6C" w:rsidRPr="00D9442E" w:rsidTr="00E536BC">
        <w:trPr>
          <w:cantSplit/>
          <w:trHeight w:val="233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nil"/>
            </w:tcBorders>
            <w:vAlign w:val="center"/>
          </w:tcPr>
          <w:p w:rsidR="00580B6C" w:rsidRDefault="00580B6C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2790" w:type="dxa"/>
            <w:shd w:val="clear" w:color="auto" w:fill="CCECFF"/>
            <w:vAlign w:val="center"/>
          </w:tcPr>
          <w:p w:rsidR="00580B6C" w:rsidRPr="009555FC" w:rsidRDefault="00580B6C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 xml:space="preserve">(၈) အဗ်ာကေတာ 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>ဓေမၼာ</w:t>
            </w:r>
          </w:p>
        </w:tc>
        <w:tc>
          <w:tcPr>
            <w:tcW w:w="5490" w:type="dxa"/>
            <w:shd w:val="clear" w:color="auto" w:fill="CCECFF"/>
            <w:vAlign w:val="center"/>
          </w:tcPr>
          <w:p w:rsidR="00580B6C" w:rsidRPr="009555FC" w:rsidRDefault="00580B6C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ကုသလႆ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ဓမၼႆ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0C7A9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  <w:r w:rsidRPr="000C7A9B"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  <w:t>၁</w:t>
            </w:r>
          </w:p>
        </w:tc>
        <w:tc>
          <w:tcPr>
            <w:tcW w:w="27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ေသကၡာ ဖလံ</w:t>
            </w:r>
          </w:p>
        </w:tc>
        <w:tc>
          <w:tcPr>
            <w:tcW w:w="54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ပစၥေ၀ကၡႏၲိ။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0C7A9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  <w:r w:rsidRPr="000C7A9B"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  <w:t>၂</w:t>
            </w:r>
          </w:p>
        </w:tc>
        <w:tc>
          <w:tcPr>
            <w:tcW w:w="27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နိဗၺာနံ</w:t>
            </w:r>
          </w:p>
        </w:tc>
        <w:tc>
          <w:tcPr>
            <w:tcW w:w="54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ပစၥေ၀ကၡႏၲိ။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0C7A9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  <w:r w:rsidRPr="000C7A9B"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  <w:t>၃</w:t>
            </w:r>
          </w:p>
        </w:tc>
        <w:tc>
          <w:tcPr>
            <w:tcW w:w="27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နိဗၺာနံ </w:t>
            </w:r>
          </w:p>
        </w:tc>
        <w:tc>
          <w:tcPr>
            <w:tcW w:w="54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ေဂါၾတဘုႆ ေ၀ါဒါနႆ မဂၢႆ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580B6C" w:rsidRPr="000C7A9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  <w:t>၄</w:t>
            </w:r>
          </w:p>
        </w:tc>
        <w:tc>
          <w:tcPr>
            <w:tcW w:w="2790" w:type="dxa"/>
            <w:tcBorders>
              <w:bottom w:val="dashed" w:sz="4" w:space="0" w:color="auto"/>
            </w:tcBorders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ေသကၡာ ၀ါ ပုထုဇၨနာ ၀ါ စကၡဳံ</w:t>
            </w:r>
          </w:p>
        </w:tc>
        <w:tc>
          <w:tcPr>
            <w:tcW w:w="5490" w:type="dxa"/>
            <w:tcBorders>
              <w:bottom w:val="dashed" w:sz="4" w:space="0" w:color="auto"/>
            </w:tcBorders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အနိစၥေတာ ဒုကၡေတာ အနတၱေတာ ၀ိပႆႏၲိ။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580B6C" w:rsidRPr="000C7A9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</w:p>
        </w:tc>
        <w:tc>
          <w:tcPr>
            <w:tcW w:w="2790" w:type="dxa"/>
            <w:tcBorders>
              <w:top w:val="dashed" w:sz="4" w:space="0" w:color="auto"/>
            </w:tcBorders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ေသာတံ၊ ဃာနံ၊ ဇိ၀ွံ၊ ကာယံ၊ ရူေပ၊ သေဒၵ၊ ရေသ၊ ေဖာ႒ေဗၺ၊ ၀တၳံဳ၊ ၀ိပါကာဗ်ာကေတ ကိရိယာဗ်ာကေတ ခေႏၶ</w:t>
            </w:r>
          </w:p>
        </w:tc>
        <w:tc>
          <w:tcPr>
            <w:tcW w:w="5490" w:type="dxa"/>
            <w:tcBorders>
              <w:top w:val="dashed" w:sz="4" w:space="0" w:color="auto"/>
            </w:tcBorders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အနိစၥေတာ ဒုကၡေတာ အနတၱေတာ ၀ိပႆႏၲိ။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0C7A9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  <w:t>၅</w:t>
            </w:r>
          </w:p>
        </w:tc>
        <w:tc>
          <w:tcPr>
            <w:tcW w:w="27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ဒိေဗၺန စကၡဳနာ ရူပံ</w:t>
            </w:r>
          </w:p>
        </w:tc>
        <w:tc>
          <w:tcPr>
            <w:tcW w:w="54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ပႆႏၲိ။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0C7A9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  <w:t>၆</w:t>
            </w:r>
          </w:p>
        </w:tc>
        <w:tc>
          <w:tcPr>
            <w:tcW w:w="27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ဒိဗၺာယ ေသာတဓာတုယာ သဒၵံ</w:t>
            </w:r>
          </w:p>
        </w:tc>
        <w:tc>
          <w:tcPr>
            <w:tcW w:w="54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သုဏႏၲိ။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80B6C" w:rsidRPr="000C7A9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  <w:t>၇</w:t>
            </w:r>
          </w:p>
        </w:tc>
        <w:tc>
          <w:tcPr>
            <w:tcW w:w="27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(၂) 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၀ိ..</w:t>
            </w: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ဗ်ာကတ- 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ကိ..</w:t>
            </w: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ဗ်ာကတ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စိတၱသမဂႋႆ စိတၱံ</w:t>
            </w:r>
          </w:p>
        </w:tc>
        <w:tc>
          <w:tcPr>
            <w:tcW w:w="54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(၁) ေစေတာပရိယဉာေဏန </w:t>
            </w:r>
          </w:p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(၃) ဇာနႏၲိ။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580B6C" w:rsidRPr="000C7A9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  <w:t>၈</w:t>
            </w:r>
          </w:p>
        </w:tc>
        <w:tc>
          <w:tcPr>
            <w:tcW w:w="27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အဗ်ာကတာ ခႏၶာ</w:t>
            </w:r>
          </w:p>
        </w:tc>
        <w:tc>
          <w:tcPr>
            <w:tcW w:w="54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ဣဒၶိ၀ိဓ...</w:t>
            </w: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, 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ေစေတာ...</w:t>
            </w: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, 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ပုေဗၺ...</w:t>
            </w: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,  အနာဂတံ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...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nil"/>
            </w:tcBorders>
            <w:vAlign w:val="center"/>
          </w:tcPr>
          <w:p w:rsidR="00580B6C" w:rsidRPr="000C7A9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</w:p>
        </w:tc>
        <w:tc>
          <w:tcPr>
            <w:tcW w:w="2790" w:type="dxa"/>
            <w:shd w:val="clear" w:color="auto" w:fill="CCECFF"/>
            <w:vAlign w:val="center"/>
          </w:tcPr>
          <w:p w:rsidR="00580B6C" w:rsidRPr="009555FC" w:rsidRDefault="00580B6C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 xml:space="preserve">(၉) အဗ်ာကေတာ 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>ဓေမၼာ</w:t>
            </w:r>
          </w:p>
        </w:tc>
        <w:tc>
          <w:tcPr>
            <w:tcW w:w="5490" w:type="dxa"/>
            <w:shd w:val="clear" w:color="auto" w:fill="CCECFF"/>
            <w:vAlign w:val="center"/>
          </w:tcPr>
          <w:p w:rsidR="00580B6C" w:rsidRPr="009555FC" w:rsidRDefault="00580B6C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အကုသလႆ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ဓမၼႆ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580B6C" w:rsidRPr="000C7A9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  <w:r w:rsidRPr="000C7A9B"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  <w:t>၁</w:t>
            </w:r>
          </w:p>
        </w:tc>
        <w:tc>
          <w:tcPr>
            <w:tcW w:w="2790" w:type="dxa"/>
            <w:tcBorders>
              <w:bottom w:val="dashed" w:sz="4" w:space="0" w:color="auto"/>
            </w:tcBorders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စကၡံဳ</w:t>
            </w:r>
          </w:p>
        </w:tc>
        <w:tc>
          <w:tcPr>
            <w:tcW w:w="5490" w:type="dxa"/>
            <w:tcBorders>
              <w:bottom w:val="dashed" w:sz="4" w:space="0" w:color="auto"/>
            </w:tcBorders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အႆာေဒတိ အဘိနႏၵတိ၊ 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580B6C" w:rsidRPr="000C7A9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</w:p>
        </w:tc>
        <w:tc>
          <w:tcPr>
            <w:tcW w:w="2790" w:type="dxa"/>
            <w:tcBorders>
              <w:top w:val="dashed" w:sz="4" w:space="0" w:color="auto"/>
            </w:tcBorders>
            <w:vAlign w:val="center"/>
          </w:tcPr>
          <w:p w:rsidR="00580B6C" w:rsidRPr="00AA4BAB" w:rsidRDefault="00580B6C" w:rsidP="00E536BC">
            <w:pPr>
              <w:ind w:right="0"/>
              <w:jc w:val="righ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တံ</w:t>
            </w:r>
          </w:p>
        </w:tc>
        <w:tc>
          <w:tcPr>
            <w:tcW w:w="5490" w:type="dxa"/>
            <w:tcBorders>
              <w:top w:val="dashed" w:sz="4" w:space="0" w:color="auto"/>
            </w:tcBorders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အာရဗ ၻရာေဂါ ဥပၸဇၨတိ၊ ဒိ႒ိဥပၸဇၨတိ၊ ၀ီစိကိစၧာ ဥပၸဇၨတိ၊ ဥဒၶစၥံ ဥပၸဇၨတိ၊ ေဒါမနႆံ ဥပၸဇၨတိ။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580B6C" w:rsidRPr="000C7A9B" w:rsidRDefault="00580B6C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</w:pPr>
            <w:r w:rsidRPr="000C7A9B">
              <w:rPr>
                <w:rFonts w:ascii="Zawgyi-One" w:hAnsi="Zawgyi-One" w:cs="Zawgyi-One"/>
                <w:color w:val="000000" w:themeColor="text1"/>
                <w:sz w:val="20"/>
                <w:szCs w:val="24"/>
              </w:rPr>
              <w:t>၂</w:t>
            </w:r>
          </w:p>
        </w:tc>
        <w:tc>
          <w:tcPr>
            <w:tcW w:w="27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ေသာတံ၊ ဃာနံ၊ ဇိ၀ွံ၊ ကာယံ၊ ရူေပ၊ သေဒၵ၊ ဂေႏၶ၊ ရေသ၊ ေဖာ႒ေဗၺ၊ ၀တၳံဳ၊ 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၀ိ..</w:t>
            </w: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ဗ်ာကေတ 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ကိ..</w:t>
            </w: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ဗ်ာကေတ ခေႏၶ</w:t>
            </w:r>
          </w:p>
        </w:tc>
        <w:tc>
          <w:tcPr>
            <w:tcW w:w="5490" w:type="dxa"/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အႆာေဒတိ အဘိနႏၵတိ၊ </w:t>
            </w:r>
          </w:p>
        </w:tc>
      </w:tr>
      <w:tr w:rsidR="00580B6C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580B6C" w:rsidRDefault="00580B6C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2790" w:type="dxa"/>
            <w:tcBorders>
              <w:top w:val="dashed" w:sz="4" w:space="0" w:color="auto"/>
            </w:tcBorders>
            <w:vAlign w:val="center"/>
          </w:tcPr>
          <w:p w:rsidR="00580B6C" w:rsidRPr="00AA4BAB" w:rsidRDefault="00580B6C" w:rsidP="00E536BC">
            <w:pPr>
              <w:ind w:right="0"/>
              <w:jc w:val="righ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တံ</w:t>
            </w:r>
          </w:p>
        </w:tc>
        <w:tc>
          <w:tcPr>
            <w:tcW w:w="5490" w:type="dxa"/>
            <w:tcBorders>
              <w:top w:val="dashed" w:sz="4" w:space="0" w:color="auto"/>
            </w:tcBorders>
            <w:vAlign w:val="center"/>
          </w:tcPr>
          <w:p w:rsidR="00580B6C" w:rsidRPr="00AA4BAB" w:rsidRDefault="00580B6C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A4BAB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အာရဗ ၻရာေဂါ ဥပၸဇၨတိ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...(အထက္နည္းအတိုင္း)</w:t>
            </w:r>
          </w:p>
        </w:tc>
      </w:tr>
    </w:tbl>
    <w:p w:rsidR="00580B6C" w:rsidRDefault="00580B6C" w:rsidP="00580B6C">
      <w:pPr>
        <w:jc w:val="both"/>
        <w:rPr>
          <w:rFonts w:ascii="Zawgyi-One" w:hAnsi="Zawgyi-One" w:cs="Zawgyi-One"/>
        </w:rPr>
      </w:pPr>
    </w:p>
    <w:p w:rsidR="00580B6C" w:rsidRDefault="00580B6C" w:rsidP="00E05F98">
      <w:pPr>
        <w:ind w:right="-45"/>
        <w:jc w:val="center"/>
        <w:rPr>
          <w:rFonts w:ascii="Zawgyi-One" w:hAnsi="Zawgyi-One" w:cs="Zawgyi-One"/>
          <w:b/>
          <w:sz w:val="28"/>
        </w:rPr>
        <w:sectPr w:rsidR="00580B6C" w:rsidSect="00E05F98">
          <w:pgSz w:w="11907" w:h="16839" w:code="9"/>
          <w:pgMar w:top="1152" w:right="1152" w:bottom="1152" w:left="1440" w:header="720" w:footer="720" w:gutter="0"/>
          <w:cols w:space="720"/>
          <w:docGrid w:linePitch="360"/>
        </w:sectPr>
      </w:pPr>
    </w:p>
    <w:p w:rsidR="00580B6C" w:rsidRPr="00ED6B99" w:rsidRDefault="00580B6C" w:rsidP="00580B6C">
      <w:pPr>
        <w:jc w:val="center"/>
        <w:rPr>
          <w:rFonts w:ascii="Zawgyi-One" w:hAnsi="Zawgyi-One" w:cs="Zawgyi-One"/>
          <w:b/>
          <w:sz w:val="28"/>
        </w:rPr>
      </w:pPr>
      <w:r>
        <w:rPr>
          <w:rFonts w:ascii="Zawgyi-One" w:hAnsi="Zawgyi-One" w:cs="Zawgyi-One"/>
          <w:b/>
          <w:sz w:val="28"/>
        </w:rPr>
        <w:lastRenderedPageBreak/>
        <w:t>အဓိပတိ</w:t>
      </w:r>
      <w:r w:rsidRPr="00ED6B99">
        <w:rPr>
          <w:rFonts w:ascii="Zawgyi-One" w:hAnsi="Zawgyi-One" w:cs="Zawgyi-One"/>
          <w:b/>
          <w:sz w:val="28"/>
        </w:rPr>
        <w:t>ပစၥည္း</w:t>
      </w:r>
    </w:p>
    <w:p w:rsidR="00580B6C" w:rsidRDefault="00580B6C" w:rsidP="00580B6C">
      <w:pPr>
        <w:rPr>
          <w:rFonts w:ascii="Zawgyi-One" w:hAnsi="Zawgyi-One" w:cs="Zawgyi-One"/>
        </w:rPr>
      </w:pPr>
      <w:r>
        <w:rPr>
          <w:rFonts w:ascii="Zawgyi-One" w:hAnsi="Zawgyi-One" w:cs="Zawgyi-One"/>
        </w:rPr>
        <w:t>သခ်ၤာ -ဒသ (၁၀ခ်က္)</w:t>
      </w:r>
    </w:p>
    <w:tbl>
      <w:tblPr>
        <w:tblStyle w:val="TableGrid"/>
        <w:tblW w:w="9869" w:type="dxa"/>
        <w:tblLayout w:type="fixed"/>
        <w:tblLook w:val="04A0"/>
      </w:tblPr>
      <w:tblGrid>
        <w:gridCol w:w="340"/>
        <w:gridCol w:w="578"/>
        <w:gridCol w:w="889"/>
        <w:gridCol w:w="821"/>
        <w:gridCol w:w="3679"/>
        <w:gridCol w:w="3562"/>
      </w:tblGrid>
      <w:tr w:rsidR="00580B6C" w:rsidRPr="00D9442E" w:rsidTr="00E536BC">
        <w:trPr>
          <w:trHeight w:val="795"/>
        </w:trPr>
        <w:tc>
          <w:tcPr>
            <w:tcW w:w="340" w:type="dxa"/>
            <w:tcBorders>
              <w:top w:val="nil"/>
              <w:left w:val="nil"/>
            </w:tcBorders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78" w:type="dxa"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ပဒ</w:t>
            </w:r>
          </w:p>
        </w:tc>
        <w:tc>
          <w:tcPr>
            <w:tcW w:w="1710" w:type="dxa"/>
            <w:gridSpan w:val="2"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ပဒါ၀သာန</w:t>
            </w:r>
          </w:p>
        </w:tc>
        <w:tc>
          <w:tcPr>
            <w:tcW w:w="3679" w:type="dxa"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ပစၥည္း = ကတၱား</w:t>
            </w:r>
          </w:p>
        </w:tc>
        <w:tc>
          <w:tcPr>
            <w:tcW w:w="3562" w:type="dxa"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ပစၥယုပၸန္ = သမၸဒါန္</w:t>
            </w:r>
          </w:p>
        </w:tc>
      </w:tr>
      <w:tr w:rsidR="00580B6C" w:rsidRPr="00D9442E" w:rsidTr="00E536BC">
        <w:tc>
          <w:tcPr>
            <w:tcW w:w="340" w:type="dxa"/>
            <w:vMerge w:val="restart"/>
            <w:vAlign w:val="center"/>
          </w:tcPr>
          <w:p w:rsidR="00580B6C" w:rsidRPr="00DC276B" w:rsidRDefault="00580B6C" w:rsidP="00E536BC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၁</w:t>
            </w:r>
          </w:p>
        </w:tc>
        <w:tc>
          <w:tcPr>
            <w:tcW w:w="578" w:type="dxa"/>
            <w:vMerge w:val="restart"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889" w:type="dxa"/>
            <w:vMerge w:val="restart"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821" w:type="dxa"/>
            <w:vMerge w:val="restart"/>
            <w:textDirection w:val="btLr"/>
            <w:vAlign w:val="center"/>
          </w:tcPr>
          <w:p w:rsidR="00580B6C" w:rsidRPr="00F75AB5" w:rsidRDefault="00580B6C" w:rsidP="00E536BC">
            <w:pPr>
              <w:ind w:left="113" w:right="113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  <w:t>အာရမၼဏာ</w:t>
            </w:r>
          </w:p>
        </w:tc>
        <w:tc>
          <w:tcPr>
            <w:tcW w:w="3679" w:type="dxa"/>
            <w:vAlign w:val="center"/>
          </w:tcPr>
          <w:p w:rsidR="00580B6C" w:rsidRPr="00F75AB5" w:rsidRDefault="00580B6C" w:rsidP="00E536BC">
            <w:pPr>
              <w:ind w:left="334" w:hanging="334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>၁။ ဒါနံ ဒတြာ, သီလံ သမာဒိယိတြာ,  ဥေပါသထကမၼံ ကတြာ တံ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>ဂရံု ကတြာ ပစၥေ၀ကၡတိ။</w:t>
            </w:r>
          </w:p>
        </w:tc>
      </w:tr>
      <w:tr w:rsidR="00580B6C" w:rsidRPr="00D9442E" w:rsidTr="00E536BC">
        <w:tc>
          <w:tcPr>
            <w:tcW w:w="340" w:type="dxa"/>
            <w:vMerge/>
            <w:vAlign w:val="center"/>
          </w:tcPr>
          <w:p w:rsidR="00580B6C" w:rsidRPr="00DC276B" w:rsidRDefault="00580B6C" w:rsidP="00E536BC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89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21" w:type="dxa"/>
            <w:vMerge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</w:p>
        </w:tc>
        <w:tc>
          <w:tcPr>
            <w:tcW w:w="3679" w:type="dxa"/>
            <w:vAlign w:val="center"/>
          </w:tcPr>
          <w:p w:rsidR="00580B6C" w:rsidRPr="00F75AB5" w:rsidRDefault="00580B6C" w:rsidP="00E536BC">
            <w:pPr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 xml:space="preserve">၂။ ပုေဗၺ သုစိဏၰာနိ 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>ဂရံု ကတြာ ပစၥေ၀ကၡတိ။</w:t>
            </w:r>
          </w:p>
        </w:tc>
      </w:tr>
      <w:tr w:rsidR="00580B6C" w:rsidRPr="00D9442E" w:rsidTr="00E536BC">
        <w:tc>
          <w:tcPr>
            <w:tcW w:w="340" w:type="dxa"/>
            <w:vMerge/>
            <w:vAlign w:val="center"/>
          </w:tcPr>
          <w:p w:rsidR="00580B6C" w:rsidRPr="00DC276B" w:rsidRDefault="00580B6C" w:rsidP="00E536BC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89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21" w:type="dxa"/>
            <w:vMerge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</w:p>
        </w:tc>
        <w:tc>
          <w:tcPr>
            <w:tcW w:w="3679" w:type="dxa"/>
            <w:vAlign w:val="center"/>
          </w:tcPr>
          <w:p w:rsidR="00580B6C" w:rsidRPr="00F75AB5" w:rsidRDefault="00580B6C" w:rsidP="00E536BC">
            <w:pPr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>၃။ စ်ာနာ ၀ု႒ဟိတြာ စ်ာနံ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>ဂရံု ကတြာ ပစၥေ၀ကၡတိ။</w:t>
            </w:r>
          </w:p>
        </w:tc>
      </w:tr>
      <w:tr w:rsidR="00580B6C" w:rsidRPr="00D9442E" w:rsidTr="00E536BC">
        <w:tc>
          <w:tcPr>
            <w:tcW w:w="340" w:type="dxa"/>
            <w:vMerge/>
            <w:vAlign w:val="center"/>
          </w:tcPr>
          <w:p w:rsidR="00580B6C" w:rsidRPr="00DC276B" w:rsidRDefault="00580B6C" w:rsidP="00E536BC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89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21" w:type="dxa"/>
            <w:vMerge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</w:p>
        </w:tc>
        <w:tc>
          <w:tcPr>
            <w:tcW w:w="3679" w:type="dxa"/>
            <w:vAlign w:val="center"/>
          </w:tcPr>
          <w:p w:rsidR="00580B6C" w:rsidRPr="00F75AB5" w:rsidRDefault="00580B6C" w:rsidP="00E536BC">
            <w:pPr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>၄။ ေသကၡာ ေဂါၾတဘံု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>ဂရံု ကတြာ ပစၥေ၀ကၡတိ။</w:t>
            </w:r>
          </w:p>
        </w:tc>
      </w:tr>
      <w:tr w:rsidR="00580B6C" w:rsidRPr="00D9442E" w:rsidTr="00E536BC">
        <w:tc>
          <w:tcPr>
            <w:tcW w:w="340" w:type="dxa"/>
            <w:vMerge/>
            <w:vAlign w:val="center"/>
          </w:tcPr>
          <w:p w:rsidR="00580B6C" w:rsidRPr="00DC276B" w:rsidRDefault="00580B6C" w:rsidP="00E536BC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89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21" w:type="dxa"/>
            <w:vMerge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</w:p>
        </w:tc>
        <w:tc>
          <w:tcPr>
            <w:tcW w:w="3679" w:type="dxa"/>
            <w:vAlign w:val="center"/>
          </w:tcPr>
          <w:p w:rsidR="00580B6C" w:rsidRPr="00F75AB5" w:rsidRDefault="00580B6C" w:rsidP="00E536BC">
            <w:pPr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 xml:space="preserve">၅။ ေ၀ါဒါနံ 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>ဂရံု ကတြာ ပစၥေ၀ကၡတိ။</w:t>
            </w:r>
          </w:p>
        </w:tc>
      </w:tr>
      <w:tr w:rsidR="00580B6C" w:rsidRPr="00D9442E" w:rsidTr="00E536BC">
        <w:tc>
          <w:tcPr>
            <w:tcW w:w="340" w:type="dxa"/>
            <w:vMerge/>
            <w:vAlign w:val="center"/>
          </w:tcPr>
          <w:p w:rsidR="00580B6C" w:rsidRPr="00DC276B" w:rsidRDefault="00580B6C" w:rsidP="00E536BC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89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21" w:type="dxa"/>
            <w:vMerge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</w:p>
        </w:tc>
        <w:tc>
          <w:tcPr>
            <w:tcW w:w="3679" w:type="dxa"/>
            <w:vAlign w:val="center"/>
          </w:tcPr>
          <w:p w:rsidR="00580B6C" w:rsidRPr="00F75AB5" w:rsidRDefault="00580B6C" w:rsidP="00E536BC">
            <w:pPr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>၆။ ေသကၡာ မဂၢါ ၀ု႒ဟိတြာ မဂၢံ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>ဂရံု ကတြာ ပစၥေ၀ကၡတိ။</w:t>
            </w:r>
          </w:p>
        </w:tc>
      </w:tr>
      <w:tr w:rsidR="00580B6C" w:rsidRPr="00D9442E" w:rsidTr="00E536BC">
        <w:tc>
          <w:tcPr>
            <w:tcW w:w="340" w:type="dxa"/>
            <w:vMerge/>
            <w:vAlign w:val="center"/>
          </w:tcPr>
          <w:p w:rsidR="00580B6C" w:rsidRPr="00DC276B" w:rsidRDefault="00580B6C" w:rsidP="00E536BC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89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  <w:t>သဟ</w:t>
            </w:r>
          </w:p>
        </w:tc>
        <w:tc>
          <w:tcPr>
            <w:tcW w:w="3679" w:type="dxa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  <w:t>ကုသလာ ဓိပတိ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  <w:t>သမၸယုတၱကာနံ ခႏၶာနံ</w:t>
            </w:r>
          </w:p>
        </w:tc>
      </w:tr>
      <w:tr w:rsidR="00580B6C" w:rsidRPr="00D9442E" w:rsidTr="00E536BC">
        <w:tc>
          <w:tcPr>
            <w:tcW w:w="340" w:type="dxa"/>
            <w:vMerge w:val="restart"/>
            <w:vAlign w:val="center"/>
          </w:tcPr>
          <w:p w:rsidR="00580B6C" w:rsidRPr="00DC276B" w:rsidRDefault="00580B6C" w:rsidP="00E536BC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>
              <w:rPr>
                <w:rFonts w:ascii="Zawgyi-One" w:hAnsi="Zawgyi-One" w:cs="Zawgyi-One"/>
                <w:sz w:val="18"/>
                <w:szCs w:val="18"/>
              </w:rPr>
              <w:t>၂</w:t>
            </w:r>
          </w:p>
        </w:tc>
        <w:tc>
          <w:tcPr>
            <w:tcW w:w="578" w:type="dxa"/>
            <w:vMerge w:val="restart"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889" w:type="dxa"/>
            <w:vMerge w:val="restart"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>
              <w:rPr>
                <w:rFonts w:ascii="Zawgyi-One" w:hAnsi="Zawgyi-One" w:cs="Zawgyi-One"/>
                <w:b/>
                <w:sz w:val="24"/>
                <w:szCs w:val="24"/>
              </w:rPr>
              <w:t>အကု</w:t>
            </w:r>
          </w:p>
        </w:tc>
        <w:tc>
          <w:tcPr>
            <w:tcW w:w="821" w:type="dxa"/>
            <w:vMerge w:val="restart"/>
            <w:textDirection w:val="btLr"/>
            <w:vAlign w:val="center"/>
          </w:tcPr>
          <w:p w:rsidR="00580B6C" w:rsidRPr="00F75AB5" w:rsidRDefault="00580B6C" w:rsidP="00E536BC">
            <w:pPr>
              <w:ind w:left="113" w:right="113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  <w:t>အာရမၼဏာ</w:t>
            </w:r>
          </w:p>
        </w:tc>
        <w:tc>
          <w:tcPr>
            <w:tcW w:w="3679" w:type="dxa"/>
            <w:vAlign w:val="center"/>
          </w:tcPr>
          <w:p w:rsidR="00580B6C" w:rsidRPr="00F75AB5" w:rsidRDefault="00580B6C" w:rsidP="00E536BC">
            <w:pPr>
              <w:ind w:left="342" w:hanging="342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>၁။ ဒါနံ ဒတြာ, သီလံ သမာဒိယိတြာ,  ဥေပါသထကမၼံ ကတြာ တံ</w:t>
            </w:r>
          </w:p>
        </w:tc>
        <w:tc>
          <w:tcPr>
            <w:tcW w:w="3562" w:type="dxa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 xml:space="preserve">ဂရံု ကတြာ အႆာေဒတိ အဘိနႏၵတိ၊ </w:t>
            </w:r>
          </w:p>
        </w:tc>
      </w:tr>
      <w:tr w:rsidR="00580B6C" w:rsidRPr="00D9442E" w:rsidTr="00E536BC">
        <w:tc>
          <w:tcPr>
            <w:tcW w:w="340" w:type="dxa"/>
            <w:vMerge/>
            <w:vAlign w:val="center"/>
          </w:tcPr>
          <w:p w:rsidR="00580B6C" w:rsidRDefault="00580B6C" w:rsidP="00E536BC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580B6C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89" w:type="dxa"/>
            <w:vMerge/>
            <w:vAlign w:val="center"/>
          </w:tcPr>
          <w:p w:rsidR="00580B6C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21" w:type="dxa"/>
            <w:vMerge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</w:p>
        </w:tc>
        <w:tc>
          <w:tcPr>
            <w:tcW w:w="3679" w:type="dxa"/>
            <w:vAlign w:val="center"/>
          </w:tcPr>
          <w:p w:rsidR="00580B6C" w:rsidRPr="00F75AB5" w:rsidRDefault="00580B6C" w:rsidP="00E536BC">
            <w:pPr>
              <w:jc w:val="right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>တံ</w:t>
            </w:r>
          </w:p>
        </w:tc>
        <w:tc>
          <w:tcPr>
            <w:tcW w:w="3562" w:type="dxa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>ဂရံု ကတြာ ရာေဂါ ဥပၸဇၨတိ၊ ဒိ႒ိဥပၸဇၨတိ။</w:t>
            </w:r>
          </w:p>
        </w:tc>
      </w:tr>
      <w:tr w:rsidR="00580B6C" w:rsidRPr="00D9442E" w:rsidTr="00E536BC">
        <w:tc>
          <w:tcPr>
            <w:tcW w:w="340" w:type="dxa"/>
            <w:vMerge/>
            <w:vAlign w:val="center"/>
          </w:tcPr>
          <w:p w:rsidR="00580B6C" w:rsidRDefault="00580B6C" w:rsidP="00E536BC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580B6C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89" w:type="dxa"/>
            <w:vMerge/>
            <w:vAlign w:val="center"/>
          </w:tcPr>
          <w:p w:rsidR="00580B6C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21" w:type="dxa"/>
            <w:vMerge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</w:p>
        </w:tc>
        <w:tc>
          <w:tcPr>
            <w:tcW w:w="3679" w:type="dxa"/>
            <w:vAlign w:val="center"/>
          </w:tcPr>
          <w:p w:rsidR="00580B6C" w:rsidRPr="00F75AB5" w:rsidRDefault="00580B6C" w:rsidP="00E536BC">
            <w:pPr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 xml:space="preserve">၂။ ပုေဗၺ သုစိဏၰာနိ </w:t>
            </w:r>
          </w:p>
        </w:tc>
        <w:tc>
          <w:tcPr>
            <w:tcW w:w="3562" w:type="dxa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 xml:space="preserve">ဂရံု ကတြာ အႆာေဒတိ အဘိနႏၵတိ၊ </w:t>
            </w:r>
          </w:p>
        </w:tc>
      </w:tr>
      <w:tr w:rsidR="00580B6C" w:rsidRPr="00D9442E" w:rsidTr="00E536BC">
        <w:tc>
          <w:tcPr>
            <w:tcW w:w="340" w:type="dxa"/>
            <w:vMerge/>
            <w:vAlign w:val="center"/>
          </w:tcPr>
          <w:p w:rsidR="00580B6C" w:rsidRDefault="00580B6C" w:rsidP="00E536BC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580B6C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89" w:type="dxa"/>
            <w:vMerge/>
            <w:vAlign w:val="center"/>
          </w:tcPr>
          <w:p w:rsidR="00580B6C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21" w:type="dxa"/>
            <w:vMerge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</w:p>
        </w:tc>
        <w:tc>
          <w:tcPr>
            <w:tcW w:w="3679" w:type="dxa"/>
            <w:vAlign w:val="center"/>
          </w:tcPr>
          <w:p w:rsidR="00580B6C" w:rsidRPr="00F75AB5" w:rsidRDefault="00580B6C" w:rsidP="00E536BC">
            <w:pPr>
              <w:jc w:val="right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>တံ</w:t>
            </w:r>
          </w:p>
        </w:tc>
        <w:tc>
          <w:tcPr>
            <w:tcW w:w="3562" w:type="dxa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>ဂရံု ကတြာ ရာေဂါ ဥပၸဇၨတိ၊ ဒိ႒ိဥပၸဇၨတိ။</w:t>
            </w:r>
          </w:p>
        </w:tc>
      </w:tr>
      <w:tr w:rsidR="00580B6C" w:rsidRPr="00D9442E" w:rsidTr="00E536BC">
        <w:tc>
          <w:tcPr>
            <w:tcW w:w="340" w:type="dxa"/>
            <w:vMerge/>
            <w:vAlign w:val="center"/>
          </w:tcPr>
          <w:p w:rsidR="00580B6C" w:rsidRDefault="00580B6C" w:rsidP="00E536BC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580B6C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89" w:type="dxa"/>
            <w:vMerge/>
            <w:vAlign w:val="center"/>
          </w:tcPr>
          <w:p w:rsidR="00580B6C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21" w:type="dxa"/>
            <w:vMerge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</w:p>
        </w:tc>
        <w:tc>
          <w:tcPr>
            <w:tcW w:w="3679" w:type="dxa"/>
            <w:vAlign w:val="center"/>
          </w:tcPr>
          <w:p w:rsidR="00580B6C" w:rsidRPr="00F75AB5" w:rsidRDefault="00580B6C" w:rsidP="00E536BC">
            <w:pPr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>၃။ စ်ာနာ ၀ု႒ဟိတြာ စ်ာနံ</w:t>
            </w:r>
          </w:p>
        </w:tc>
        <w:tc>
          <w:tcPr>
            <w:tcW w:w="3562" w:type="dxa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 xml:space="preserve">ဂရံု ကတြာ အႆာေဒတိ အဘိနႏၵတိ၊ </w:t>
            </w:r>
          </w:p>
        </w:tc>
      </w:tr>
      <w:tr w:rsidR="00580B6C" w:rsidRPr="00D9442E" w:rsidTr="00E536BC">
        <w:tc>
          <w:tcPr>
            <w:tcW w:w="340" w:type="dxa"/>
            <w:vMerge/>
            <w:vAlign w:val="center"/>
          </w:tcPr>
          <w:p w:rsidR="00580B6C" w:rsidRDefault="00580B6C" w:rsidP="00E536BC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580B6C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89" w:type="dxa"/>
            <w:vMerge/>
            <w:vAlign w:val="center"/>
          </w:tcPr>
          <w:p w:rsidR="00580B6C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21" w:type="dxa"/>
            <w:vMerge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</w:p>
        </w:tc>
        <w:tc>
          <w:tcPr>
            <w:tcW w:w="3679" w:type="dxa"/>
            <w:vAlign w:val="center"/>
          </w:tcPr>
          <w:p w:rsidR="00580B6C" w:rsidRPr="00F75AB5" w:rsidRDefault="00580B6C" w:rsidP="00E536BC">
            <w:pPr>
              <w:jc w:val="right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>တံ</w:t>
            </w:r>
          </w:p>
        </w:tc>
        <w:tc>
          <w:tcPr>
            <w:tcW w:w="3562" w:type="dxa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>ဂရံု ကတြာ ရာေဂါ ဥပၸဇၨတိ၊ ဒိ႒ိဥပၸဇၨတိ။</w:t>
            </w:r>
          </w:p>
        </w:tc>
      </w:tr>
      <w:tr w:rsidR="00580B6C" w:rsidRPr="00D9442E" w:rsidTr="00E536BC">
        <w:trPr>
          <w:cantSplit/>
          <w:trHeight w:val="1295"/>
        </w:trPr>
        <w:tc>
          <w:tcPr>
            <w:tcW w:w="340" w:type="dxa"/>
            <w:vMerge w:val="restart"/>
            <w:vAlign w:val="center"/>
          </w:tcPr>
          <w:p w:rsidR="00580B6C" w:rsidRPr="00DC276B" w:rsidRDefault="00580B6C" w:rsidP="00E536BC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>
              <w:rPr>
                <w:rFonts w:ascii="Zawgyi-One" w:hAnsi="Zawgyi-One" w:cs="Zawgyi-One"/>
                <w:sz w:val="18"/>
                <w:szCs w:val="18"/>
              </w:rPr>
              <w:t>၃</w:t>
            </w:r>
          </w:p>
        </w:tc>
        <w:tc>
          <w:tcPr>
            <w:tcW w:w="578" w:type="dxa"/>
            <w:vMerge w:val="restart"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889" w:type="dxa"/>
            <w:vMerge w:val="restart"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ဗ်ာ</w:t>
            </w:r>
          </w:p>
        </w:tc>
        <w:tc>
          <w:tcPr>
            <w:tcW w:w="821" w:type="dxa"/>
            <w:textDirection w:val="btLr"/>
            <w:vAlign w:val="center"/>
          </w:tcPr>
          <w:p w:rsidR="00580B6C" w:rsidRPr="00F75AB5" w:rsidRDefault="00580B6C" w:rsidP="00E536BC">
            <w:pPr>
              <w:ind w:left="113" w:right="113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  <w:t>အာရမၼဏာ</w:t>
            </w:r>
          </w:p>
        </w:tc>
        <w:tc>
          <w:tcPr>
            <w:tcW w:w="3679" w:type="dxa"/>
            <w:vAlign w:val="center"/>
          </w:tcPr>
          <w:p w:rsidR="00580B6C" w:rsidRPr="00F75AB5" w:rsidRDefault="00580B6C" w:rsidP="00E536BC">
            <w:pPr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>အရဟာ မဂၢါ ၀ု႒ဟိတြာ မဂၢံ</w:t>
            </w:r>
          </w:p>
        </w:tc>
        <w:tc>
          <w:tcPr>
            <w:tcW w:w="3562" w:type="dxa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>ဂရံု ကတြာ ပစၥေ၀ကၡတိ။</w:t>
            </w:r>
          </w:p>
        </w:tc>
      </w:tr>
      <w:tr w:rsidR="00580B6C" w:rsidRPr="00D9442E" w:rsidTr="00E536BC">
        <w:tc>
          <w:tcPr>
            <w:tcW w:w="340" w:type="dxa"/>
            <w:vMerge/>
            <w:vAlign w:val="center"/>
          </w:tcPr>
          <w:p w:rsidR="00580B6C" w:rsidRPr="00DC276B" w:rsidRDefault="00580B6C" w:rsidP="00E536BC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89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  <w:t>သဟ</w:t>
            </w:r>
          </w:p>
        </w:tc>
        <w:tc>
          <w:tcPr>
            <w:tcW w:w="3679" w:type="dxa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  <w:t>ကုသလာဓိပတိ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  <w:t>စိတၱသမု႒ာနံ ရူပါနံ</w:t>
            </w:r>
          </w:p>
        </w:tc>
      </w:tr>
      <w:tr w:rsidR="00580B6C" w:rsidRPr="00D9442E" w:rsidTr="00E536BC">
        <w:tc>
          <w:tcPr>
            <w:tcW w:w="340" w:type="dxa"/>
            <w:vAlign w:val="center"/>
          </w:tcPr>
          <w:p w:rsidR="00580B6C" w:rsidRPr="00DC276B" w:rsidRDefault="00580B6C" w:rsidP="00E536BC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>
              <w:rPr>
                <w:rFonts w:ascii="Zawgyi-One" w:hAnsi="Zawgyi-One" w:cs="Zawgyi-One"/>
                <w:sz w:val="18"/>
                <w:szCs w:val="18"/>
              </w:rPr>
              <w:t>၄</w:t>
            </w:r>
          </w:p>
        </w:tc>
        <w:tc>
          <w:tcPr>
            <w:tcW w:w="578" w:type="dxa"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889" w:type="dxa"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ကုဗ်ာ</w:t>
            </w:r>
          </w:p>
        </w:tc>
        <w:tc>
          <w:tcPr>
            <w:tcW w:w="821" w:type="dxa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  <w:t>သဟ</w:t>
            </w:r>
          </w:p>
        </w:tc>
        <w:tc>
          <w:tcPr>
            <w:tcW w:w="3679" w:type="dxa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  <w:t>ကုသလာဓိပတိ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  <w:t>သမၸယုတၱကာနံ ခႏၶာနံ</w:t>
            </w:r>
          </w:p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  <w:t>စိတၱသမု႒ာနဥၥ ရူပါနံ</w:t>
            </w:r>
          </w:p>
        </w:tc>
      </w:tr>
    </w:tbl>
    <w:p w:rsidR="00580B6C" w:rsidRDefault="00580B6C" w:rsidP="00580B6C">
      <w:pPr>
        <w:spacing w:before="120" w:after="120"/>
        <w:ind w:right="-45"/>
        <w:rPr>
          <w:rFonts w:ascii="Zawgyi-One" w:hAnsi="Zawgyi-One" w:cs="Zawgyi-One"/>
          <w:sz w:val="24"/>
          <w:szCs w:val="24"/>
        </w:rPr>
      </w:pPr>
    </w:p>
    <w:p w:rsidR="00580B6C" w:rsidRDefault="00580B6C" w:rsidP="00580B6C">
      <w:pPr>
        <w:spacing w:before="120" w:after="120"/>
        <w:ind w:right="-45"/>
        <w:rPr>
          <w:rFonts w:ascii="Zawgyi-One" w:hAnsi="Zawgyi-One" w:cs="Zawgyi-One"/>
          <w:sz w:val="24"/>
          <w:szCs w:val="24"/>
        </w:rPr>
      </w:pPr>
    </w:p>
    <w:p w:rsidR="00580B6C" w:rsidRDefault="00580B6C" w:rsidP="00580B6C">
      <w:pPr>
        <w:spacing w:before="120" w:after="120"/>
        <w:ind w:right="-45"/>
        <w:rPr>
          <w:rFonts w:ascii="Zawgyi-One" w:hAnsi="Zawgyi-One" w:cs="Zawgyi-One"/>
          <w:sz w:val="24"/>
          <w:szCs w:val="24"/>
        </w:rPr>
      </w:pPr>
    </w:p>
    <w:tbl>
      <w:tblPr>
        <w:tblStyle w:val="TableGrid"/>
        <w:tblW w:w="9744" w:type="dxa"/>
        <w:tblLayout w:type="fixed"/>
        <w:tblLook w:val="04A0"/>
      </w:tblPr>
      <w:tblGrid>
        <w:gridCol w:w="424"/>
        <w:gridCol w:w="764"/>
        <w:gridCol w:w="720"/>
        <w:gridCol w:w="810"/>
        <w:gridCol w:w="2970"/>
        <w:gridCol w:w="4050"/>
        <w:gridCol w:w="6"/>
      </w:tblGrid>
      <w:tr w:rsidR="00580B6C" w:rsidRPr="00D9442E" w:rsidTr="00E536BC">
        <w:tc>
          <w:tcPr>
            <w:tcW w:w="424" w:type="dxa"/>
            <w:vMerge w:val="restart"/>
            <w:vAlign w:val="center"/>
          </w:tcPr>
          <w:p w:rsidR="00580B6C" w:rsidRPr="00DC276B" w:rsidRDefault="00580B6C" w:rsidP="00E536BC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>
              <w:rPr>
                <w:rFonts w:ascii="Zawgyi-One" w:hAnsi="Zawgyi-One" w:cs="Zawgyi-One"/>
                <w:sz w:val="18"/>
                <w:szCs w:val="18"/>
              </w:rPr>
              <w:lastRenderedPageBreak/>
              <w:t>၅</w:t>
            </w:r>
          </w:p>
        </w:tc>
        <w:tc>
          <w:tcPr>
            <w:tcW w:w="764" w:type="dxa"/>
            <w:vMerge w:val="restart"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>
              <w:rPr>
                <w:rFonts w:ascii="Zawgyi-One" w:hAnsi="Zawgyi-One" w:cs="Zawgyi-One"/>
                <w:b/>
                <w:sz w:val="24"/>
                <w:szCs w:val="24"/>
              </w:rPr>
              <w:t>အ</w:t>
            </w: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720" w:type="dxa"/>
            <w:vMerge w:val="restart"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>
              <w:rPr>
                <w:rFonts w:ascii="Zawgyi-One" w:hAnsi="Zawgyi-One" w:cs="Zawgyi-One"/>
                <w:b/>
                <w:sz w:val="24"/>
                <w:szCs w:val="24"/>
              </w:rPr>
              <w:t>အ</w:t>
            </w: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810" w:type="dxa"/>
            <w:vMerge w:val="restart"/>
            <w:textDirection w:val="btLr"/>
            <w:vAlign w:val="center"/>
          </w:tcPr>
          <w:p w:rsidR="00580B6C" w:rsidRPr="00F75AB5" w:rsidRDefault="00580B6C" w:rsidP="00E536BC">
            <w:pPr>
              <w:ind w:left="113" w:right="113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  <w:t>အာရမၼဏာ</w:t>
            </w:r>
          </w:p>
        </w:tc>
        <w:tc>
          <w:tcPr>
            <w:tcW w:w="2970" w:type="dxa"/>
            <w:vAlign w:val="center"/>
          </w:tcPr>
          <w:p w:rsidR="00580B6C" w:rsidRPr="00F75AB5" w:rsidRDefault="00580B6C" w:rsidP="00E536BC">
            <w:pPr>
              <w:ind w:left="342" w:hanging="342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 xml:space="preserve">၁။ </w:t>
            </w:r>
            <w:r>
              <w:rPr>
                <w:rFonts w:ascii="Zawgyi-One" w:hAnsi="Zawgyi-One" w:cs="Zawgyi-One"/>
                <w:color w:val="C00000"/>
                <w:sz w:val="24"/>
                <w:szCs w:val="24"/>
              </w:rPr>
              <w:t>ရာဂံ</w:t>
            </w:r>
          </w:p>
        </w:tc>
        <w:tc>
          <w:tcPr>
            <w:tcW w:w="4056" w:type="dxa"/>
            <w:gridSpan w:val="2"/>
            <w:shd w:val="clear" w:color="auto" w:fill="auto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 xml:space="preserve">ဂရံု ကတြာ အႆာေဒတိ အဘိနႏၵတိ၊ </w:t>
            </w:r>
          </w:p>
        </w:tc>
      </w:tr>
      <w:tr w:rsidR="00580B6C" w:rsidRPr="00D9442E" w:rsidTr="00E536BC">
        <w:tc>
          <w:tcPr>
            <w:tcW w:w="424" w:type="dxa"/>
            <w:vMerge/>
            <w:vAlign w:val="center"/>
          </w:tcPr>
          <w:p w:rsidR="00580B6C" w:rsidRPr="00DC276B" w:rsidRDefault="00580B6C" w:rsidP="00E536BC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764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10" w:type="dxa"/>
            <w:vMerge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580B6C" w:rsidRPr="00F75AB5" w:rsidRDefault="00580B6C" w:rsidP="00E536BC">
            <w:pPr>
              <w:jc w:val="right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>တံ</w:t>
            </w:r>
          </w:p>
        </w:tc>
        <w:tc>
          <w:tcPr>
            <w:tcW w:w="4056" w:type="dxa"/>
            <w:gridSpan w:val="2"/>
            <w:shd w:val="clear" w:color="auto" w:fill="auto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>ဂရံု ကတြာ ရာေဂါ ဥပၸဇၨတိ၊ ဒိ႒ိဥပၸဇၨတိ။</w:t>
            </w:r>
          </w:p>
        </w:tc>
      </w:tr>
      <w:tr w:rsidR="00580B6C" w:rsidRPr="00D9442E" w:rsidTr="00E536BC">
        <w:tc>
          <w:tcPr>
            <w:tcW w:w="424" w:type="dxa"/>
            <w:vMerge/>
            <w:vAlign w:val="center"/>
          </w:tcPr>
          <w:p w:rsidR="00580B6C" w:rsidRPr="00DC276B" w:rsidRDefault="00580B6C" w:rsidP="00E536BC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764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10" w:type="dxa"/>
            <w:vMerge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580B6C" w:rsidRPr="00F75AB5" w:rsidRDefault="00580B6C" w:rsidP="00E536BC">
            <w:pPr>
              <w:ind w:left="342" w:hanging="342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 xml:space="preserve">၁။ </w:t>
            </w:r>
            <w:r>
              <w:rPr>
                <w:rFonts w:ascii="Zawgyi-One" w:hAnsi="Zawgyi-One" w:cs="Zawgyi-One"/>
                <w:color w:val="C00000"/>
                <w:sz w:val="24"/>
                <w:szCs w:val="24"/>
              </w:rPr>
              <w:t>ဒိ႒</w:t>
            </w:r>
            <w:r w:rsidRPr="0077789A">
              <w:rPr>
                <w:rFonts w:ascii="Zawgyi-One" w:hAnsi="Zawgyi-One" w:cs="Zawgyi-One" w:hint="cs"/>
                <w:color w:val="C00000"/>
                <w:sz w:val="24"/>
                <w:szCs w:val="24"/>
              </w:rPr>
              <w:t>ႎ</w:t>
            </w:r>
          </w:p>
        </w:tc>
        <w:tc>
          <w:tcPr>
            <w:tcW w:w="4056" w:type="dxa"/>
            <w:gridSpan w:val="2"/>
            <w:shd w:val="clear" w:color="auto" w:fill="auto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 xml:space="preserve">ဂရံု ကတြာ အႆာေဒတိ အဘိနႏၵတိ၊ </w:t>
            </w:r>
          </w:p>
        </w:tc>
      </w:tr>
      <w:tr w:rsidR="00580B6C" w:rsidRPr="00D9442E" w:rsidTr="00E536BC">
        <w:tc>
          <w:tcPr>
            <w:tcW w:w="424" w:type="dxa"/>
            <w:vMerge/>
            <w:vAlign w:val="center"/>
          </w:tcPr>
          <w:p w:rsidR="00580B6C" w:rsidRPr="00DC276B" w:rsidRDefault="00580B6C" w:rsidP="00E536BC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764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10" w:type="dxa"/>
            <w:vMerge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580B6C" w:rsidRPr="00F75AB5" w:rsidRDefault="00580B6C" w:rsidP="00E536BC">
            <w:pPr>
              <w:jc w:val="right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>တံ</w:t>
            </w:r>
          </w:p>
        </w:tc>
        <w:tc>
          <w:tcPr>
            <w:tcW w:w="4056" w:type="dxa"/>
            <w:gridSpan w:val="2"/>
            <w:shd w:val="clear" w:color="auto" w:fill="auto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>ဂရံု ကတြာ ရာေဂါ ဥပၸဇၨတိ၊ ဒိ႒ိဥပၸဇၨတိ။</w:t>
            </w:r>
          </w:p>
        </w:tc>
      </w:tr>
      <w:tr w:rsidR="00580B6C" w:rsidRPr="00D9442E" w:rsidTr="00E536BC">
        <w:tc>
          <w:tcPr>
            <w:tcW w:w="424" w:type="dxa"/>
            <w:vMerge/>
            <w:vAlign w:val="center"/>
          </w:tcPr>
          <w:p w:rsidR="00580B6C" w:rsidRPr="00DC276B" w:rsidRDefault="00580B6C" w:rsidP="00E536BC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764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  <w:t>သဟ</w:t>
            </w:r>
          </w:p>
        </w:tc>
        <w:tc>
          <w:tcPr>
            <w:tcW w:w="2970" w:type="dxa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  <w:t>အ</w:t>
            </w:r>
            <w:r w:rsidRPr="00F75AB5"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  <w:t>ကုသလာဓိပတိ</w:t>
            </w:r>
          </w:p>
        </w:tc>
        <w:tc>
          <w:tcPr>
            <w:tcW w:w="4056" w:type="dxa"/>
            <w:gridSpan w:val="2"/>
            <w:shd w:val="clear" w:color="auto" w:fill="auto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  <w:t>သမၸယုတၱကာနံ ခႏၶာနံ</w:t>
            </w:r>
          </w:p>
        </w:tc>
      </w:tr>
      <w:tr w:rsidR="00580B6C" w:rsidRPr="00D9442E" w:rsidTr="00E536BC">
        <w:tc>
          <w:tcPr>
            <w:tcW w:w="424" w:type="dxa"/>
            <w:vAlign w:val="center"/>
          </w:tcPr>
          <w:p w:rsidR="00580B6C" w:rsidRPr="00F64CF9" w:rsidRDefault="00580B6C" w:rsidP="00E536BC">
            <w:pPr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>
              <w:rPr>
                <w:rFonts w:ascii="Zawgyi-One" w:hAnsi="Zawgyi-One" w:cs="Zawgyi-One"/>
                <w:sz w:val="24"/>
                <w:szCs w:val="24"/>
              </w:rPr>
              <w:t>၆</w:t>
            </w:r>
          </w:p>
        </w:tc>
        <w:tc>
          <w:tcPr>
            <w:tcW w:w="764" w:type="dxa"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>
              <w:rPr>
                <w:rFonts w:ascii="Zawgyi-One" w:hAnsi="Zawgyi-One" w:cs="Zawgyi-One"/>
                <w:b/>
                <w:sz w:val="24"/>
                <w:szCs w:val="24"/>
              </w:rPr>
              <w:t>အကု</w:t>
            </w:r>
          </w:p>
        </w:tc>
        <w:tc>
          <w:tcPr>
            <w:tcW w:w="1530" w:type="dxa"/>
            <w:gridSpan w:val="2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b/>
                <w:sz w:val="24"/>
                <w:szCs w:val="24"/>
              </w:rPr>
              <w:t>ဗ်ာ</w:t>
            </w:r>
          </w:p>
        </w:tc>
        <w:tc>
          <w:tcPr>
            <w:tcW w:w="2970" w:type="dxa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  <w:t>အ</w:t>
            </w:r>
            <w:r w:rsidRPr="00F75AB5"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  <w:t>ကုသလာဓိပတိ</w:t>
            </w:r>
          </w:p>
        </w:tc>
        <w:tc>
          <w:tcPr>
            <w:tcW w:w="4056" w:type="dxa"/>
            <w:gridSpan w:val="2"/>
            <w:shd w:val="clear" w:color="auto" w:fill="auto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  <w:t>စိတၱသမု႒ာနံ ရူပါနံ</w:t>
            </w:r>
          </w:p>
        </w:tc>
      </w:tr>
      <w:tr w:rsidR="00580B6C" w:rsidRPr="00D9442E" w:rsidTr="00E536BC">
        <w:tc>
          <w:tcPr>
            <w:tcW w:w="424" w:type="dxa"/>
            <w:vAlign w:val="center"/>
          </w:tcPr>
          <w:p w:rsidR="00580B6C" w:rsidRPr="00DC276B" w:rsidRDefault="00580B6C" w:rsidP="00E536BC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>
              <w:rPr>
                <w:rFonts w:ascii="Zawgyi-One" w:hAnsi="Zawgyi-One" w:cs="Zawgyi-One"/>
                <w:sz w:val="18"/>
                <w:szCs w:val="18"/>
              </w:rPr>
              <w:t>၇</w:t>
            </w:r>
          </w:p>
        </w:tc>
        <w:tc>
          <w:tcPr>
            <w:tcW w:w="764" w:type="dxa"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>
              <w:rPr>
                <w:rFonts w:ascii="Zawgyi-One" w:hAnsi="Zawgyi-One" w:cs="Zawgyi-One"/>
                <w:b/>
                <w:sz w:val="24"/>
                <w:szCs w:val="24"/>
              </w:rPr>
              <w:t>အ</w:t>
            </w: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1530" w:type="dxa"/>
            <w:gridSpan w:val="2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b/>
                <w:sz w:val="24"/>
                <w:szCs w:val="24"/>
              </w:rPr>
              <w:t>အ</w:t>
            </w: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ကုဗ်ာ</w:t>
            </w:r>
          </w:p>
        </w:tc>
        <w:tc>
          <w:tcPr>
            <w:tcW w:w="2970" w:type="dxa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  <w:t>အ</w:t>
            </w:r>
            <w:r w:rsidRPr="00F75AB5"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  <w:t>ကုသလာဓိပတိ</w:t>
            </w:r>
          </w:p>
        </w:tc>
        <w:tc>
          <w:tcPr>
            <w:tcW w:w="4056" w:type="dxa"/>
            <w:gridSpan w:val="2"/>
            <w:shd w:val="clear" w:color="auto" w:fill="auto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  <w:t>သမၸယုတၱကာနံ ခႏၶာနံ</w:t>
            </w:r>
          </w:p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  <w:t>စိတၱသမု႒ာနဥၥ ရူပါနံ</w:t>
            </w:r>
          </w:p>
        </w:tc>
      </w:tr>
      <w:tr w:rsidR="00580B6C" w:rsidRPr="00D9442E" w:rsidTr="00E536BC">
        <w:trPr>
          <w:gridAfter w:val="1"/>
          <w:wAfter w:w="6" w:type="dxa"/>
          <w:trHeight w:val="521"/>
        </w:trPr>
        <w:tc>
          <w:tcPr>
            <w:tcW w:w="424" w:type="dxa"/>
            <w:vMerge w:val="restart"/>
            <w:vAlign w:val="center"/>
          </w:tcPr>
          <w:p w:rsidR="00580B6C" w:rsidRPr="00DC276B" w:rsidRDefault="00580B6C" w:rsidP="00E536BC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>
              <w:rPr>
                <w:rFonts w:ascii="Zawgyi-One" w:hAnsi="Zawgyi-One" w:cs="Zawgyi-One"/>
                <w:sz w:val="18"/>
                <w:szCs w:val="18"/>
              </w:rPr>
              <w:t>၈</w:t>
            </w:r>
          </w:p>
        </w:tc>
        <w:tc>
          <w:tcPr>
            <w:tcW w:w="764" w:type="dxa"/>
            <w:vMerge w:val="restart"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>
              <w:rPr>
                <w:rFonts w:ascii="Zawgyi-One" w:hAnsi="Zawgyi-One" w:cs="Zawgyi-One"/>
                <w:b/>
                <w:sz w:val="24"/>
                <w:szCs w:val="24"/>
              </w:rPr>
              <w:t>ဗ်ာ</w:t>
            </w:r>
          </w:p>
        </w:tc>
        <w:tc>
          <w:tcPr>
            <w:tcW w:w="720" w:type="dxa"/>
            <w:vMerge w:val="restart"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>
              <w:rPr>
                <w:rFonts w:ascii="Zawgyi-One" w:hAnsi="Zawgyi-One" w:cs="Zawgyi-One"/>
                <w:b/>
                <w:sz w:val="24"/>
                <w:szCs w:val="24"/>
              </w:rPr>
              <w:t>ဗ်ာ</w:t>
            </w:r>
          </w:p>
        </w:tc>
        <w:tc>
          <w:tcPr>
            <w:tcW w:w="810" w:type="dxa"/>
            <w:vMerge w:val="restart"/>
            <w:textDirection w:val="btLr"/>
            <w:vAlign w:val="center"/>
          </w:tcPr>
          <w:p w:rsidR="00580B6C" w:rsidRPr="00F75AB5" w:rsidRDefault="00580B6C" w:rsidP="00E536BC">
            <w:pPr>
              <w:ind w:left="113" w:right="113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  <w:t>အာရမၼဏာ</w:t>
            </w:r>
          </w:p>
        </w:tc>
        <w:tc>
          <w:tcPr>
            <w:tcW w:w="2970" w:type="dxa"/>
            <w:vAlign w:val="center"/>
          </w:tcPr>
          <w:p w:rsidR="00580B6C" w:rsidRPr="00F75AB5" w:rsidRDefault="00580B6C" w:rsidP="00E536BC">
            <w:pPr>
              <w:ind w:left="334" w:hanging="334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 xml:space="preserve">၁။ </w:t>
            </w:r>
            <w:r>
              <w:rPr>
                <w:rFonts w:ascii="Zawgyi-One" w:hAnsi="Zawgyi-One" w:cs="Zawgyi-One"/>
                <w:color w:val="C00000"/>
                <w:sz w:val="24"/>
                <w:szCs w:val="24"/>
              </w:rPr>
              <w:t>အရဟာ ဖလံ</w:t>
            </w:r>
          </w:p>
        </w:tc>
        <w:tc>
          <w:tcPr>
            <w:tcW w:w="4050" w:type="dxa"/>
            <w:shd w:val="clear" w:color="auto" w:fill="auto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>ဂရံု ကတြာ ပစၥေ၀ကၡတိ။</w:t>
            </w:r>
          </w:p>
        </w:tc>
      </w:tr>
      <w:tr w:rsidR="00580B6C" w:rsidRPr="00D9442E" w:rsidTr="00E536BC">
        <w:trPr>
          <w:gridAfter w:val="1"/>
          <w:wAfter w:w="6" w:type="dxa"/>
          <w:trHeight w:val="440"/>
        </w:trPr>
        <w:tc>
          <w:tcPr>
            <w:tcW w:w="424" w:type="dxa"/>
            <w:vMerge/>
            <w:vAlign w:val="center"/>
          </w:tcPr>
          <w:p w:rsidR="00580B6C" w:rsidRPr="00DC276B" w:rsidRDefault="00580B6C" w:rsidP="00E536BC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764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10" w:type="dxa"/>
            <w:vMerge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580B6C" w:rsidRPr="00F75AB5" w:rsidRDefault="00580B6C" w:rsidP="00E536BC">
            <w:pPr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 xml:space="preserve">၂။ </w:t>
            </w:r>
            <w:r>
              <w:rPr>
                <w:rFonts w:ascii="Zawgyi-One" w:hAnsi="Zawgyi-One" w:cs="Zawgyi-One"/>
                <w:color w:val="C00000"/>
                <w:sz w:val="24"/>
                <w:szCs w:val="24"/>
              </w:rPr>
              <w:t>နိဗၺာနံ</w:t>
            </w:r>
          </w:p>
        </w:tc>
        <w:tc>
          <w:tcPr>
            <w:tcW w:w="4050" w:type="dxa"/>
            <w:shd w:val="clear" w:color="auto" w:fill="auto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>ဂရံု ကတြာ ပစၥေ၀ကၡတိ။</w:t>
            </w:r>
          </w:p>
        </w:tc>
      </w:tr>
      <w:tr w:rsidR="00580B6C" w:rsidRPr="00D9442E" w:rsidTr="00E536BC">
        <w:trPr>
          <w:gridAfter w:val="1"/>
          <w:wAfter w:w="6" w:type="dxa"/>
          <w:trHeight w:val="404"/>
        </w:trPr>
        <w:tc>
          <w:tcPr>
            <w:tcW w:w="424" w:type="dxa"/>
            <w:vMerge/>
            <w:vAlign w:val="center"/>
          </w:tcPr>
          <w:p w:rsidR="00580B6C" w:rsidRPr="00DC276B" w:rsidRDefault="00580B6C" w:rsidP="00E536BC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764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10" w:type="dxa"/>
            <w:vMerge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580B6C" w:rsidRPr="00F75AB5" w:rsidRDefault="00580B6C" w:rsidP="00E536BC">
            <w:pPr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 xml:space="preserve">၃။ </w:t>
            </w:r>
            <w:r>
              <w:rPr>
                <w:rFonts w:ascii="Zawgyi-One" w:hAnsi="Zawgyi-One" w:cs="Zawgyi-One"/>
                <w:color w:val="C00000"/>
                <w:sz w:val="24"/>
                <w:szCs w:val="24"/>
              </w:rPr>
              <w:t>နိဗၺာနံ</w:t>
            </w:r>
          </w:p>
        </w:tc>
        <w:tc>
          <w:tcPr>
            <w:tcW w:w="4050" w:type="dxa"/>
            <w:shd w:val="clear" w:color="auto" w:fill="auto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C00000"/>
                <w:sz w:val="24"/>
                <w:szCs w:val="24"/>
              </w:rPr>
              <w:t>ဖလႆ</w:t>
            </w:r>
          </w:p>
        </w:tc>
      </w:tr>
      <w:tr w:rsidR="00580B6C" w:rsidRPr="00D9442E" w:rsidTr="00E536BC">
        <w:trPr>
          <w:gridAfter w:val="1"/>
          <w:wAfter w:w="6" w:type="dxa"/>
        </w:trPr>
        <w:tc>
          <w:tcPr>
            <w:tcW w:w="424" w:type="dxa"/>
            <w:vMerge/>
            <w:vAlign w:val="center"/>
          </w:tcPr>
          <w:p w:rsidR="00580B6C" w:rsidRPr="00DC276B" w:rsidRDefault="00580B6C" w:rsidP="00E536BC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764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  <w:t>သဟ</w:t>
            </w:r>
          </w:p>
        </w:tc>
        <w:tc>
          <w:tcPr>
            <w:tcW w:w="2970" w:type="dxa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  <w:t>၀ိပါကာဗ်ာ-ႀကိယာဗ်ာ-</w:t>
            </w:r>
            <w:r w:rsidRPr="00F75AB5"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  <w:t>ဓိပတိ</w:t>
            </w:r>
          </w:p>
        </w:tc>
        <w:tc>
          <w:tcPr>
            <w:tcW w:w="4050" w:type="dxa"/>
            <w:shd w:val="clear" w:color="auto" w:fill="auto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  <w:t>သမၸယုတၱကာနံ ခႏၶာနံ</w:t>
            </w:r>
          </w:p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  <w:t>စိတၱသမု႒ာနဥၥ ရူပါနံ</w:t>
            </w:r>
          </w:p>
        </w:tc>
      </w:tr>
      <w:tr w:rsidR="00580B6C" w:rsidRPr="00D9442E" w:rsidTr="00E536BC">
        <w:trPr>
          <w:gridAfter w:val="1"/>
          <w:wAfter w:w="6" w:type="dxa"/>
          <w:trHeight w:val="476"/>
        </w:trPr>
        <w:tc>
          <w:tcPr>
            <w:tcW w:w="424" w:type="dxa"/>
            <w:vMerge w:val="restart"/>
            <w:vAlign w:val="center"/>
          </w:tcPr>
          <w:p w:rsidR="00580B6C" w:rsidRPr="00DC276B" w:rsidRDefault="00580B6C" w:rsidP="00E536BC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>
              <w:rPr>
                <w:rFonts w:ascii="Zawgyi-One" w:hAnsi="Zawgyi-One" w:cs="Zawgyi-One"/>
                <w:sz w:val="18"/>
                <w:szCs w:val="18"/>
              </w:rPr>
              <w:t>၉</w:t>
            </w:r>
          </w:p>
        </w:tc>
        <w:tc>
          <w:tcPr>
            <w:tcW w:w="764" w:type="dxa"/>
            <w:vMerge w:val="restart"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>
              <w:rPr>
                <w:rFonts w:ascii="Zawgyi-One" w:hAnsi="Zawgyi-One" w:cs="Zawgyi-One"/>
                <w:b/>
                <w:sz w:val="24"/>
                <w:szCs w:val="24"/>
              </w:rPr>
              <w:t>ဗ်ာ</w:t>
            </w:r>
          </w:p>
        </w:tc>
        <w:tc>
          <w:tcPr>
            <w:tcW w:w="720" w:type="dxa"/>
            <w:vMerge w:val="restart"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810" w:type="dxa"/>
            <w:vMerge w:val="restart"/>
            <w:textDirection w:val="btLr"/>
            <w:vAlign w:val="center"/>
          </w:tcPr>
          <w:p w:rsidR="00580B6C" w:rsidRPr="00F75AB5" w:rsidRDefault="00580B6C" w:rsidP="00E536BC">
            <w:pPr>
              <w:ind w:left="113" w:right="113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  <w:t>အာရမၼဏာ</w:t>
            </w:r>
          </w:p>
        </w:tc>
        <w:tc>
          <w:tcPr>
            <w:tcW w:w="2970" w:type="dxa"/>
            <w:vAlign w:val="center"/>
          </w:tcPr>
          <w:p w:rsidR="00580B6C" w:rsidRPr="00F75AB5" w:rsidRDefault="00580B6C" w:rsidP="00E536BC">
            <w:pPr>
              <w:ind w:left="342" w:hanging="342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 xml:space="preserve">၁။ </w:t>
            </w:r>
            <w:r>
              <w:rPr>
                <w:rFonts w:ascii="Zawgyi-One" w:hAnsi="Zawgyi-One" w:cs="Zawgyi-One"/>
                <w:color w:val="C00000"/>
                <w:sz w:val="24"/>
                <w:szCs w:val="24"/>
              </w:rPr>
              <w:t>ေသကၡာ ဖလံ</w:t>
            </w:r>
          </w:p>
        </w:tc>
        <w:tc>
          <w:tcPr>
            <w:tcW w:w="4050" w:type="dxa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>ဂရံု ကတြာ ပစၥေ၀ကၡတိ။</w:t>
            </w:r>
          </w:p>
        </w:tc>
      </w:tr>
      <w:tr w:rsidR="00580B6C" w:rsidRPr="00D9442E" w:rsidTr="00E536BC">
        <w:trPr>
          <w:gridAfter w:val="1"/>
          <w:wAfter w:w="6" w:type="dxa"/>
          <w:trHeight w:val="440"/>
        </w:trPr>
        <w:tc>
          <w:tcPr>
            <w:tcW w:w="424" w:type="dxa"/>
            <w:vMerge/>
            <w:vAlign w:val="center"/>
          </w:tcPr>
          <w:p w:rsidR="00580B6C" w:rsidRDefault="00580B6C" w:rsidP="00E536BC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764" w:type="dxa"/>
            <w:vMerge/>
            <w:vAlign w:val="center"/>
          </w:tcPr>
          <w:p w:rsidR="00580B6C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580B6C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10" w:type="dxa"/>
            <w:vMerge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580B6C" w:rsidRPr="00F75AB5" w:rsidRDefault="00580B6C" w:rsidP="00E536BC">
            <w:pPr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 xml:space="preserve">၂။ </w:t>
            </w:r>
            <w:r>
              <w:rPr>
                <w:rFonts w:ascii="Zawgyi-One" w:hAnsi="Zawgyi-One" w:cs="Zawgyi-One"/>
                <w:color w:val="C00000"/>
                <w:sz w:val="24"/>
                <w:szCs w:val="24"/>
              </w:rPr>
              <w:t>နိဗၺာနံ</w:t>
            </w:r>
          </w:p>
        </w:tc>
        <w:tc>
          <w:tcPr>
            <w:tcW w:w="4050" w:type="dxa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>ဂရံု ကတြာ ပစၥေ၀ကၡတိ။</w:t>
            </w:r>
          </w:p>
        </w:tc>
      </w:tr>
      <w:tr w:rsidR="00580B6C" w:rsidRPr="00D9442E" w:rsidTr="00E536BC">
        <w:trPr>
          <w:gridAfter w:val="1"/>
          <w:wAfter w:w="6" w:type="dxa"/>
          <w:trHeight w:val="440"/>
        </w:trPr>
        <w:tc>
          <w:tcPr>
            <w:tcW w:w="424" w:type="dxa"/>
            <w:vMerge/>
            <w:vAlign w:val="center"/>
          </w:tcPr>
          <w:p w:rsidR="00580B6C" w:rsidRDefault="00580B6C" w:rsidP="00E536BC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764" w:type="dxa"/>
            <w:vMerge/>
            <w:vAlign w:val="center"/>
          </w:tcPr>
          <w:p w:rsidR="00580B6C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580B6C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10" w:type="dxa"/>
            <w:vMerge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580B6C" w:rsidRPr="00F75AB5" w:rsidRDefault="00580B6C" w:rsidP="00E536BC">
            <w:pPr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 xml:space="preserve">၃။ </w:t>
            </w:r>
            <w:r>
              <w:rPr>
                <w:rFonts w:ascii="Zawgyi-One" w:hAnsi="Zawgyi-One" w:cs="Zawgyi-One"/>
                <w:color w:val="C00000"/>
                <w:sz w:val="24"/>
                <w:szCs w:val="24"/>
              </w:rPr>
              <w:t>နိဗၺာနံ</w:t>
            </w:r>
          </w:p>
        </w:tc>
        <w:tc>
          <w:tcPr>
            <w:tcW w:w="4050" w:type="dxa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C00000"/>
                <w:sz w:val="24"/>
                <w:szCs w:val="24"/>
              </w:rPr>
              <w:t>ေဂါၾတဘုႆ၊ ေ၀ါဒါနႆ၊ မဂၢႆ။</w:t>
            </w:r>
          </w:p>
        </w:tc>
      </w:tr>
      <w:tr w:rsidR="00580B6C" w:rsidRPr="00D9442E" w:rsidTr="00E536BC">
        <w:trPr>
          <w:gridAfter w:val="1"/>
          <w:wAfter w:w="6" w:type="dxa"/>
          <w:cantSplit/>
          <w:trHeight w:val="458"/>
        </w:trPr>
        <w:tc>
          <w:tcPr>
            <w:tcW w:w="424" w:type="dxa"/>
            <w:vMerge w:val="restart"/>
            <w:vAlign w:val="center"/>
          </w:tcPr>
          <w:p w:rsidR="00580B6C" w:rsidRPr="003B119C" w:rsidRDefault="00580B6C" w:rsidP="00E536BC">
            <w:pPr>
              <w:jc w:val="center"/>
              <w:rPr>
                <w:rFonts w:ascii="Zawgyi-One" w:hAnsi="Zawgyi-One" w:cs="Zawgyi-One"/>
                <w:sz w:val="16"/>
                <w:szCs w:val="16"/>
              </w:rPr>
            </w:pPr>
            <w:r w:rsidRPr="003B119C">
              <w:rPr>
                <w:rFonts w:ascii="Zawgyi-One" w:hAnsi="Zawgyi-One" w:cs="Zawgyi-One"/>
                <w:sz w:val="16"/>
                <w:szCs w:val="16"/>
              </w:rPr>
              <w:t>၁၀</w:t>
            </w:r>
          </w:p>
        </w:tc>
        <w:tc>
          <w:tcPr>
            <w:tcW w:w="764" w:type="dxa"/>
            <w:vMerge w:val="restart"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>
              <w:rPr>
                <w:rFonts w:ascii="Zawgyi-One" w:hAnsi="Zawgyi-One" w:cs="Zawgyi-One"/>
                <w:b/>
                <w:sz w:val="24"/>
                <w:szCs w:val="24"/>
              </w:rPr>
              <w:t>ဗ်ာ</w:t>
            </w:r>
          </w:p>
        </w:tc>
        <w:tc>
          <w:tcPr>
            <w:tcW w:w="720" w:type="dxa"/>
            <w:vMerge w:val="restart"/>
            <w:vAlign w:val="center"/>
          </w:tcPr>
          <w:p w:rsidR="00580B6C" w:rsidRPr="00D9442E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>
              <w:rPr>
                <w:rFonts w:ascii="Zawgyi-One" w:hAnsi="Zawgyi-One" w:cs="Zawgyi-One"/>
                <w:b/>
                <w:sz w:val="24"/>
                <w:szCs w:val="24"/>
              </w:rPr>
              <w:t>အကု</w:t>
            </w:r>
          </w:p>
        </w:tc>
        <w:tc>
          <w:tcPr>
            <w:tcW w:w="810" w:type="dxa"/>
            <w:vMerge w:val="restart"/>
            <w:textDirection w:val="btLr"/>
            <w:vAlign w:val="center"/>
          </w:tcPr>
          <w:p w:rsidR="00580B6C" w:rsidRPr="00F75AB5" w:rsidRDefault="00580B6C" w:rsidP="00E536BC">
            <w:pPr>
              <w:ind w:left="113" w:right="113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  <w:t>အာရမၼဏာ</w:t>
            </w:r>
          </w:p>
        </w:tc>
        <w:tc>
          <w:tcPr>
            <w:tcW w:w="2970" w:type="dxa"/>
            <w:vAlign w:val="center"/>
          </w:tcPr>
          <w:p w:rsidR="00580B6C" w:rsidRPr="00F75AB5" w:rsidRDefault="00580B6C" w:rsidP="00E536BC">
            <w:pPr>
              <w:ind w:left="342" w:hanging="342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 xml:space="preserve">၁။ </w:t>
            </w:r>
            <w:r>
              <w:rPr>
                <w:rFonts w:ascii="Zawgyi-One" w:hAnsi="Zawgyi-One" w:cs="Zawgyi-One"/>
                <w:color w:val="C00000"/>
                <w:sz w:val="24"/>
                <w:szCs w:val="24"/>
              </w:rPr>
              <w:t>စကၡံဳ</w:t>
            </w:r>
          </w:p>
        </w:tc>
        <w:tc>
          <w:tcPr>
            <w:tcW w:w="4050" w:type="dxa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 xml:space="preserve">ဂရံု ကတြာ အႆာေဒတိ အဘိနႏၵတိ၊ </w:t>
            </w:r>
          </w:p>
        </w:tc>
      </w:tr>
      <w:tr w:rsidR="00580B6C" w:rsidRPr="00D9442E" w:rsidTr="00E536BC">
        <w:trPr>
          <w:gridAfter w:val="1"/>
          <w:wAfter w:w="6" w:type="dxa"/>
          <w:cantSplit/>
          <w:trHeight w:val="440"/>
        </w:trPr>
        <w:tc>
          <w:tcPr>
            <w:tcW w:w="424" w:type="dxa"/>
            <w:vMerge/>
            <w:vAlign w:val="center"/>
          </w:tcPr>
          <w:p w:rsidR="00580B6C" w:rsidRPr="003B119C" w:rsidRDefault="00580B6C" w:rsidP="00E536BC">
            <w:pPr>
              <w:jc w:val="center"/>
              <w:rPr>
                <w:rFonts w:ascii="Zawgyi-One" w:hAnsi="Zawgyi-One" w:cs="Zawgyi-One"/>
                <w:sz w:val="16"/>
                <w:szCs w:val="16"/>
              </w:rPr>
            </w:pPr>
          </w:p>
        </w:tc>
        <w:tc>
          <w:tcPr>
            <w:tcW w:w="764" w:type="dxa"/>
            <w:vMerge/>
            <w:vAlign w:val="center"/>
          </w:tcPr>
          <w:p w:rsidR="00580B6C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580B6C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10" w:type="dxa"/>
            <w:vMerge/>
            <w:textDirection w:val="btLr"/>
            <w:vAlign w:val="center"/>
          </w:tcPr>
          <w:p w:rsidR="00580B6C" w:rsidRPr="00F75AB5" w:rsidRDefault="00580B6C" w:rsidP="00E536BC">
            <w:pPr>
              <w:ind w:left="113" w:right="113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580B6C" w:rsidRPr="00F75AB5" w:rsidRDefault="00580B6C" w:rsidP="00E536BC">
            <w:pPr>
              <w:jc w:val="right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>တံ</w:t>
            </w:r>
          </w:p>
        </w:tc>
        <w:tc>
          <w:tcPr>
            <w:tcW w:w="4050" w:type="dxa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>ဂရံု ကတြာ ရာေဂါ ဥပၸဇၨတိ၊ ဒိ႒ိဥပၸဇၨတိ။</w:t>
            </w:r>
          </w:p>
        </w:tc>
      </w:tr>
      <w:tr w:rsidR="00580B6C" w:rsidRPr="00D9442E" w:rsidTr="00E536BC">
        <w:trPr>
          <w:gridAfter w:val="1"/>
          <w:wAfter w:w="6" w:type="dxa"/>
          <w:cantSplit/>
          <w:trHeight w:val="1295"/>
        </w:trPr>
        <w:tc>
          <w:tcPr>
            <w:tcW w:w="424" w:type="dxa"/>
            <w:vMerge/>
            <w:vAlign w:val="center"/>
          </w:tcPr>
          <w:p w:rsidR="00580B6C" w:rsidRPr="003B119C" w:rsidRDefault="00580B6C" w:rsidP="00E536BC">
            <w:pPr>
              <w:jc w:val="center"/>
              <w:rPr>
                <w:rFonts w:ascii="Zawgyi-One" w:hAnsi="Zawgyi-One" w:cs="Zawgyi-One"/>
                <w:sz w:val="16"/>
                <w:szCs w:val="16"/>
              </w:rPr>
            </w:pPr>
          </w:p>
        </w:tc>
        <w:tc>
          <w:tcPr>
            <w:tcW w:w="764" w:type="dxa"/>
            <w:vMerge/>
            <w:vAlign w:val="center"/>
          </w:tcPr>
          <w:p w:rsidR="00580B6C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580B6C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10" w:type="dxa"/>
            <w:vMerge/>
            <w:textDirection w:val="btLr"/>
            <w:vAlign w:val="center"/>
          </w:tcPr>
          <w:p w:rsidR="00580B6C" w:rsidRPr="00F75AB5" w:rsidRDefault="00580B6C" w:rsidP="00E536BC">
            <w:pPr>
              <w:ind w:left="113" w:right="113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580B6C" w:rsidRPr="00F75AB5" w:rsidRDefault="00580B6C" w:rsidP="00E536BC">
            <w:pPr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C00000"/>
                <w:sz w:val="24"/>
                <w:szCs w:val="24"/>
              </w:rPr>
              <w:t>ေသာတံ၊ ဃာနံ၊ ဇိ၀ွံ၊ ကာယံ၊ ရူေပ၊ သေဒၵ၊ ဂေႏၶ၊ ရေသ၊ ေဖာ႒ေဗၺ၊ ၀တၳံဳ ၀ိပါကာဗ်ာကေတ ႀကိယာဗ်ာကေတ ခေႏၶ</w:t>
            </w:r>
          </w:p>
        </w:tc>
        <w:tc>
          <w:tcPr>
            <w:tcW w:w="4050" w:type="dxa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 xml:space="preserve">ဂရံု ကတြာ အႆာေဒတိ အဘိနႏၵတိ၊ </w:t>
            </w:r>
          </w:p>
        </w:tc>
      </w:tr>
      <w:tr w:rsidR="00580B6C" w:rsidRPr="00D9442E" w:rsidTr="00E536BC">
        <w:trPr>
          <w:gridAfter w:val="1"/>
          <w:wAfter w:w="6" w:type="dxa"/>
          <w:cantSplit/>
          <w:trHeight w:val="1295"/>
        </w:trPr>
        <w:tc>
          <w:tcPr>
            <w:tcW w:w="424" w:type="dxa"/>
            <w:vMerge/>
            <w:vAlign w:val="center"/>
          </w:tcPr>
          <w:p w:rsidR="00580B6C" w:rsidRPr="003B119C" w:rsidRDefault="00580B6C" w:rsidP="00E536BC">
            <w:pPr>
              <w:jc w:val="center"/>
              <w:rPr>
                <w:rFonts w:ascii="Zawgyi-One" w:hAnsi="Zawgyi-One" w:cs="Zawgyi-One"/>
                <w:sz w:val="16"/>
                <w:szCs w:val="16"/>
              </w:rPr>
            </w:pPr>
          </w:p>
        </w:tc>
        <w:tc>
          <w:tcPr>
            <w:tcW w:w="764" w:type="dxa"/>
            <w:vMerge/>
            <w:vAlign w:val="center"/>
          </w:tcPr>
          <w:p w:rsidR="00580B6C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580B6C" w:rsidRDefault="00580B6C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10" w:type="dxa"/>
            <w:vMerge/>
            <w:textDirection w:val="btLr"/>
            <w:vAlign w:val="center"/>
          </w:tcPr>
          <w:p w:rsidR="00580B6C" w:rsidRPr="00F75AB5" w:rsidRDefault="00580B6C" w:rsidP="00E536BC">
            <w:pPr>
              <w:ind w:left="113" w:right="113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580B6C" w:rsidRPr="00F75AB5" w:rsidRDefault="00580B6C" w:rsidP="00E536BC">
            <w:pPr>
              <w:jc w:val="right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>တံ</w:t>
            </w:r>
          </w:p>
        </w:tc>
        <w:tc>
          <w:tcPr>
            <w:tcW w:w="4050" w:type="dxa"/>
            <w:vAlign w:val="center"/>
          </w:tcPr>
          <w:p w:rsidR="00580B6C" w:rsidRPr="00F75AB5" w:rsidRDefault="00580B6C" w:rsidP="00E536BC">
            <w:pPr>
              <w:jc w:val="center"/>
              <w:rPr>
                <w:rFonts w:ascii="Zawgyi-One" w:hAnsi="Zawgyi-One" w:cs="Zawgyi-One"/>
                <w:color w:val="C00000"/>
                <w:sz w:val="24"/>
                <w:szCs w:val="24"/>
              </w:rPr>
            </w:pPr>
            <w:r w:rsidRPr="00F75AB5">
              <w:rPr>
                <w:rFonts w:ascii="Zawgyi-One" w:hAnsi="Zawgyi-One" w:cs="Zawgyi-One"/>
                <w:color w:val="C00000"/>
                <w:sz w:val="24"/>
                <w:szCs w:val="24"/>
              </w:rPr>
              <w:t>ဂရံု ကတြာ ရာေဂါ ဥပၸဇၨတိ၊ ဒိ႒ိဥပၸဇၨတိ။</w:t>
            </w:r>
          </w:p>
        </w:tc>
      </w:tr>
    </w:tbl>
    <w:p w:rsidR="00580B6C" w:rsidRDefault="00580B6C" w:rsidP="00580B6C">
      <w:pPr>
        <w:spacing w:before="120" w:after="120"/>
        <w:ind w:right="-45"/>
        <w:rPr>
          <w:rFonts w:ascii="Zawgyi-One" w:hAnsi="Zawgyi-One" w:cs="Zawgyi-One"/>
          <w:sz w:val="24"/>
          <w:szCs w:val="24"/>
        </w:rPr>
        <w:sectPr w:rsidR="00580B6C" w:rsidSect="00E05F98">
          <w:pgSz w:w="11907" w:h="16839" w:code="9"/>
          <w:pgMar w:top="1152" w:right="1152" w:bottom="1152" w:left="1440" w:header="720" w:footer="720" w:gutter="0"/>
          <w:cols w:space="720"/>
          <w:docGrid w:linePitch="360"/>
        </w:sectPr>
      </w:pPr>
    </w:p>
    <w:p w:rsidR="00580B6C" w:rsidRDefault="00580B6C" w:rsidP="00580B6C">
      <w:pPr>
        <w:spacing w:before="120" w:after="120"/>
        <w:ind w:right="-45"/>
        <w:rPr>
          <w:rFonts w:ascii="Zawgyi-One" w:hAnsi="Zawgyi-One" w:cs="Zawgyi-One"/>
          <w:sz w:val="24"/>
          <w:szCs w:val="24"/>
        </w:rPr>
      </w:pPr>
    </w:p>
    <w:p w:rsidR="00580B6C" w:rsidRPr="00D573D5" w:rsidRDefault="00580B6C" w:rsidP="00580B6C">
      <w:pPr>
        <w:spacing w:after="0" w:line="276" w:lineRule="auto"/>
        <w:ind w:right="27"/>
        <w:jc w:val="center"/>
        <w:rPr>
          <w:rFonts w:ascii="Zawgyi-One" w:hAnsi="Zawgyi-One" w:cs="Zawgyi-One"/>
          <w:b/>
        </w:rPr>
      </w:pPr>
      <w:r w:rsidRPr="00D573D5">
        <w:rPr>
          <w:rFonts w:ascii="Zawgyi-One" w:hAnsi="Zawgyi-One" w:cs="Zawgyi-One"/>
          <w:b/>
        </w:rPr>
        <w:t>အနႏၲရပစၥည္း/ သမနႏၲရပစၥည္း / အာေသ၀နပစၥည္း/ နတၳိပစၥည္း / ၀ိဂတပစၥည္</w:t>
      </w:r>
      <w:del w:id="0" w:author="slh" w:date="2016-05-27T10:03:00Z">
        <w:r w:rsidRPr="00D573D5" w:rsidDel="00105CE4">
          <w:rPr>
            <w:rFonts w:ascii="Zawgyi-One" w:hAnsi="Zawgyi-One" w:cs="Zawgyi-One"/>
            <w:b/>
          </w:rPr>
          <w:delText>း</w:delText>
        </w:r>
      </w:del>
    </w:p>
    <w:p w:rsidR="00580B6C" w:rsidRPr="00D573D5" w:rsidRDefault="00580B6C" w:rsidP="00580B6C">
      <w:pPr>
        <w:spacing w:after="0" w:line="276" w:lineRule="auto"/>
        <w:ind w:right="27"/>
        <w:jc w:val="center"/>
        <w:rPr>
          <w:rFonts w:ascii="Zawgyi-One" w:hAnsi="Zawgyi-One" w:cs="Zawgyi-One"/>
          <w:b/>
        </w:rPr>
      </w:pPr>
      <w:r w:rsidRPr="00D573D5">
        <w:rPr>
          <w:rFonts w:ascii="Zawgyi-One" w:hAnsi="Zawgyi-One" w:cs="Zawgyi-One"/>
          <w:b/>
        </w:rPr>
        <w:t>(အနႏၲရူပနိႆ အပါအ၀င္)</w:t>
      </w:r>
    </w:p>
    <w:p w:rsidR="00580B6C" w:rsidRPr="00D573D5" w:rsidRDefault="00580B6C" w:rsidP="00580B6C">
      <w:pPr>
        <w:spacing w:after="0" w:line="276" w:lineRule="auto"/>
        <w:ind w:right="27"/>
        <w:rPr>
          <w:rFonts w:ascii="Zawgyi-One" w:hAnsi="Zawgyi-One" w:cs="Zawgyi-One"/>
        </w:rPr>
      </w:pPr>
      <w:r w:rsidRPr="00D573D5">
        <w:rPr>
          <w:rFonts w:ascii="Zawgyi-One" w:hAnsi="Zawgyi-One" w:cs="Zawgyi-One"/>
        </w:rPr>
        <w:t>သခ်ၤာ -သတၱ (၇ခ်က္)</w:t>
      </w:r>
    </w:p>
    <w:tbl>
      <w:tblPr>
        <w:tblStyle w:val="TableGrid"/>
        <w:tblW w:w="8934" w:type="dxa"/>
        <w:tblLayout w:type="fixed"/>
        <w:tblLook w:val="04A0"/>
      </w:tblPr>
      <w:tblGrid>
        <w:gridCol w:w="424"/>
        <w:gridCol w:w="764"/>
        <w:gridCol w:w="720"/>
        <w:gridCol w:w="3240"/>
        <w:gridCol w:w="3780"/>
        <w:gridCol w:w="6"/>
      </w:tblGrid>
      <w:tr w:rsidR="00580B6C" w:rsidRPr="00D573D5" w:rsidTr="00E536BC">
        <w:trPr>
          <w:gridAfter w:val="1"/>
          <w:wAfter w:w="6" w:type="dxa"/>
          <w:trHeight w:val="795"/>
        </w:trPr>
        <w:tc>
          <w:tcPr>
            <w:tcW w:w="424" w:type="dxa"/>
            <w:tcBorders>
              <w:top w:val="nil"/>
              <w:left w:val="nil"/>
            </w:tcBorders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000000" w:themeColor="text1"/>
              </w:rPr>
            </w:pPr>
          </w:p>
        </w:tc>
        <w:tc>
          <w:tcPr>
            <w:tcW w:w="764" w:type="dxa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000000" w:themeColor="text1"/>
              </w:rPr>
            </w:pPr>
            <w:r w:rsidRPr="00D573D5">
              <w:rPr>
                <w:rFonts w:ascii="Zawgyi-One" w:hAnsi="Zawgyi-One" w:cs="Zawgyi-One"/>
                <w:b/>
                <w:color w:val="000000" w:themeColor="text1"/>
              </w:rPr>
              <w:t>ပဒ</w:t>
            </w:r>
          </w:p>
        </w:tc>
        <w:tc>
          <w:tcPr>
            <w:tcW w:w="720" w:type="dxa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000000" w:themeColor="text1"/>
              </w:rPr>
            </w:pPr>
            <w:r w:rsidRPr="00D573D5">
              <w:rPr>
                <w:rFonts w:ascii="Zawgyi-One" w:hAnsi="Zawgyi-One" w:cs="Zawgyi-One"/>
                <w:b/>
                <w:color w:val="000000" w:themeColor="text1"/>
              </w:rPr>
              <w:t>ပဒါ၀သာန</w:t>
            </w:r>
          </w:p>
        </w:tc>
        <w:tc>
          <w:tcPr>
            <w:tcW w:w="3240" w:type="dxa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000000" w:themeColor="text1"/>
              </w:rPr>
            </w:pPr>
            <w:r w:rsidRPr="00D573D5">
              <w:rPr>
                <w:rFonts w:ascii="Zawgyi-One" w:hAnsi="Zawgyi-One" w:cs="Zawgyi-One"/>
                <w:b/>
                <w:color w:val="000000" w:themeColor="text1"/>
              </w:rPr>
              <w:t>ပစၥည္း = ကတၱား</w:t>
            </w:r>
          </w:p>
        </w:tc>
        <w:tc>
          <w:tcPr>
            <w:tcW w:w="3780" w:type="dxa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000000" w:themeColor="text1"/>
              </w:rPr>
            </w:pPr>
            <w:r w:rsidRPr="00D573D5">
              <w:rPr>
                <w:rFonts w:ascii="Zawgyi-One" w:hAnsi="Zawgyi-One" w:cs="Zawgyi-One"/>
                <w:b/>
                <w:color w:val="000000" w:themeColor="text1"/>
              </w:rPr>
              <w:t>ပစၥယုပၸန္ = သမၸဒါန္</w:t>
            </w:r>
          </w:p>
        </w:tc>
      </w:tr>
      <w:tr w:rsidR="00580B6C" w:rsidRPr="00D573D5" w:rsidTr="00E536BC">
        <w:tc>
          <w:tcPr>
            <w:tcW w:w="424" w:type="dxa"/>
            <w:vMerge w:val="restart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C00000"/>
              </w:rPr>
            </w:pPr>
            <w:r w:rsidRPr="00D573D5">
              <w:rPr>
                <w:rFonts w:ascii="Zawgyi-One" w:hAnsi="Zawgyi-One" w:cs="Zawgyi-One"/>
                <w:color w:val="C00000"/>
              </w:rPr>
              <w:t>၁</w:t>
            </w:r>
          </w:p>
        </w:tc>
        <w:tc>
          <w:tcPr>
            <w:tcW w:w="764" w:type="dxa"/>
            <w:vMerge w:val="restart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C00000"/>
              </w:rPr>
            </w:pPr>
            <w:r w:rsidRPr="00D573D5">
              <w:rPr>
                <w:rFonts w:ascii="Zawgyi-One" w:hAnsi="Zawgyi-One" w:cs="Zawgyi-One"/>
                <w:b/>
                <w:color w:val="C00000"/>
              </w:rPr>
              <w:t>ကု</w:t>
            </w:r>
          </w:p>
        </w:tc>
        <w:tc>
          <w:tcPr>
            <w:tcW w:w="720" w:type="dxa"/>
            <w:vMerge w:val="restart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C00000"/>
              </w:rPr>
            </w:pPr>
            <w:r w:rsidRPr="00D573D5">
              <w:rPr>
                <w:rFonts w:ascii="Zawgyi-One" w:hAnsi="Zawgyi-One" w:cs="Zawgyi-One"/>
                <w:b/>
                <w:color w:val="C00000"/>
              </w:rPr>
              <w:t>ကု</w:t>
            </w:r>
          </w:p>
        </w:tc>
        <w:tc>
          <w:tcPr>
            <w:tcW w:w="3240" w:type="dxa"/>
            <w:vAlign w:val="center"/>
          </w:tcPr>
          <w:p w:rsidR="00580B6C" w:rsidRPr="00D573D5" w:rsidRDefault="00580B6C" w:rsidP="00E536BC">
            <w:pPr>
              <w:spacing w:line="276" w:lineRule="auto"/>
              <w:ind w:left="342" w:right="27" w:hanging="342"/>
              <w:rPr>
                <w:rFonts w:ascii="Zawgyi-One" w:hAnsi="Zawgyi-One" w:cs="Zawgyi-One"/>
                <w:color w:val="C00000"/>
              </w:rPr>
            </w:pPr>
            <w:r w:rsidRPr="00D573D5">
              <w:rPr>
                <w:rFonts w:ascii="Zawgyi-One" w:hAnsi="Zawgyi-One" w:cs="Zawgyi-One"/>
                <w:color w:val="C00000"/>
              </w:rPr>
              <w:t>၁။ ပုရိမာ ပုရိမာ ကုသလာ ခႏၶာ</w:t>
            </w:r>
          </w:p>
        </w:tc>
        <w:tc>
          <w:tcPr>
            <w:tcW w:w="3786" w:type="dxa"/>
            <w:gridSpan w:val="2"/>
            <w:shd w:val="clear" w:color="auto" w:fill="auto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C00000"/>
              </w:rPr>
            </w:pPr>
            <w:r w:rsidRPr="00D573D5">
              <w:rPr>
                <w:rFonts w:ascii="Zawgyi-One" w:hAnsi="Zawgyi-One" w:cs="Zawgyi-One"/>
                <w:color w:val="C00000"/>
              </w:rPr>
              <w:t>ပစၧိမာနံ ပစၧိမာနံ ကုသလာနံ ခႏၶာနံ</w:t>
            </w:r>
          </w:p>
        </w:tc>
      </w:tr>
      <w:tr w:rsidR="00580B6C" w:rsidRPr="00D573D5" w:rsidTr="00E536BC">
        <w:tc>
          <w:tcPr>
            <w:tcW w:w="424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C00000"/>
              </w:rPr>
            </w:pPr>
          </w:p>
        </w:tc>
        <w:tc>
          <w:tcPr>
            <w:tcW w:w="764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C00000"/>
              </w:rPr>
            </w:pPr>
          </w:p>
        </w:tc>
        <w:tc>
          <w:tcPr>
            <w:tcW w:w="720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C00000"/>
              </w:rPr>
            </w:pPr>
          </w:p>
        </w:tc>
        <w:tc>
          <w:tcPr>
            <w:tcW w:w="3240" w:type="dxa"/>
            <w:vAlign w:val="center"/>
          </w:tcPr>
          <w:p w:rsidR="00580B6C" w:rsidRPr="00D573D5" w:rsidRDefault="00580B6C" w:rsidP="00E536BC">
            <w:pPr>
              <w:spacing w:line="276" w:lineRule="auto"/>
              <w:ind w:left="342" w:right="27" w:hanging="342"/>
              <w:rPr>
                <w:rFonts w:ascii="Zawgyi-One" w:hAnsi="Zawgyi-One" w:cs="Zawgyi-One"/>
                <w:color w:val="C00000"/>
              </w:rPr>
            </w:pPr>
            <w:r w:rsidRPr="00D573D5">
              <w:rPr>
                <w:rFonts w:ascii="Zawgyi-One" w:hAnsi="Zawgyi-One" w:cs="Zawgyi-One"/>
                <w:color w:val="C00000"/>
              </w:rPr>
              <w:t>၂။ အႏုေလာမံ</w:t>
            </w:r>
          </w:p>
        </w:tc>
        <w:tc>
          <w:tcPr>
            <w:tcW w:w="3786" w:type="dxa"/>
            <w:gridSpan w:val="2"/>
            <w:shd w:val="clear" w:color="auto" w:fill="auto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C00000"/>
              </w:rPr>
            </w:pPr>
            <w:r w:rsidRPr="00D573D5">
              <w:rPr>
                <w:rFonts w:ascii="Zawgyi-One" w:hAnsi="Zawgyi-One" w:cs="Zawgyi-One"/>
                <w:color w:val="C00000"/>
              </w:rPr>
              <w:t>ေဂါၾတဘုႆ</w:t>
            </w:r>
          </w:p>
        </w:tc>
      </w:tr>
      <w:tr w:rsidR="00580B6C" w:rsidRPr="00D573D5" w:rsidTr="00E536BC">
        <w:tc>
          <w:tcPr>
            <w:tcW w:w="424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C00000"/>
              </w:rPr>
            </w:pPr>
          </w:p>
        </w:tc>
        <w:tc>
          <w:tcPr>
            <w:tcW w:w="764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C00000"/>
              </w:rPr>
            </w:pPr>
          </w:p>
        </w:tc>
        <w:tc>
          <w:tcPr>
            <w:tcW w:w="720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C00000"/>
              </w:rPr>
            </w:pPr>
          </w:p>
        </w:tc>
        <w:tc>
          <w:tcPr>
            <w:tcW w:w="3240" w:type="dxa"/>
            <w:vAlign w:val="center"/>
          </w:tcPr>
          <w:p w:rsidR="00580B6C" w:rsidRPr="00D573D5" w:rsidRDefault="00580B6C" w:rsidP="00E536BC">
            <w:pPr>
              <w:spacing w:line="276" w:lineRule="auto"/>
              <w:ind w:left="342" w:right="27" w:hanging="342"/>
              <w:rPr>
                <w:rFonts w:ascii="Zawgyi-One" w:hAnsi="Zawgyi-One" w:cs="Zawgyi-One"/>
                <w:color w:val="C00000"/>
              </w:rPr>
            </w:pPr>
            <w:r w:rsidRPr="00D573D5">
              <w:rPr>
                <w:rFonts w:ascii="Zawgyi-One" w:hAnsi="Zawgyi-One" w:cs="Zawgyi-One"/>
                <w:color w:val="C00000"/>
              </w:rPr>
              <w:t>၃။ အႏုေလာမံ</w:t>
            </w:r>
          </w:p>
        </w:tc>
        <w:tc>
          <w:tcPr>
            <w:tcW w:w="3786" w:type="dxa"/>
            <w:gridSpan w:val="2"/>
            <w:shd w:val="clear" w:color="auto" w:fill="auto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C00000"/>
              </w:rPr>
            </w:pPr>
            <w:r w:rsidRPr="00D573D5">
              <w:rPr>
                <w:rFonts w:ascii="Zawgyi-One" w:hAnsi="Zawgyi-One" w:cs="Zawgyi-One"/>
                <w:color w:val="C00000"/>
              </w:rPr>
              <w:t xml:space="preserve">ေ၀ါဒါနႆ </w:t>
            </w:r>
          </w:p>
        </w:tc>
      </w:tr>
      <w:tr w:rsidR="00580B6C" w:rsidRPr="00D573D5" w:rsidTr="00E536BC">
        <w:tc>
          <w:tcPr>
            <w:tcW w:w="424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C00000"/>
              </w:rPr>
            </w:pPr>
          </w:p>
        </w:tc>
        <w:tc>
          <w:tcPr>
            <w:tcW w:w="764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C00000"/>
              </w:rPr>
            </w:pPr>
          </w:p>
        </w:tc>
        <w:tc>
          <w:tcPr>
            <w:tcW w:w="720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C00000"/>
              </w:rPr>
            </w:pPr>
          </w:p>
        </w:tc>
        <w:tc>
          <w:tcPr>
            <w:tcW w:w="3240" w:type="dxa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rPr>
                <w:rFonts w:ascii="Zawgyi-One" w:hAnsi="Zawgyi-One" w:cs="Zawgyi-One"/>
                <w:color w:val="C00000"/>
              </w:rPr>
            </w:pPr>
            <w:r w:rsidRPr="00D573D5">
              <w:rPr>
                <w:rFonts w:ascii="Zawgyi-One" w:hAnsi="Zawgyi-One" w:cs="Zawgyi-One"/>
                <w:color w:val="C00000"/>
              </w:rPr>
              <w:t>၄။ ေဂါၾတဘူ</w:t>
            </w:r>
          </w:p>
        </w:tc>
        <w:tc>
          <w:tcPr>
            <w:tcW w:w="3786" w:type="dxa"/>
            <w:gridSpan w:val="2"/>
            <w:shd w:val="clear" w:color="auto" w:fill="auto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C00000"/>
              </w:rPr>
            </w:pPr>
            <w:r w:rsidRPr="00D573D5">
              <w:rPr>
                <w:rFonts w:ascii="Zawgyi-One" w:hAnsi="Zawgyi-One" w:cs="Zawgyi-One"/>
                <w:color w:val="C00000"/>
              </w:rPr>
              <w:t>မဂၢႆ</w:t>
            </w:r>
          </w:p>
        </w:tc>
      </w:tr>
      <w:tr w:rsidR="00580B6C" w:rsidRPr="00D573D5" w:rsidTr="00E536BC">
        <w:tc>
          <w:tcPr>
            <w:tcW w:w="424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C00000"/>
              </w:rPr>
            </w:pPr>
          </w:p>
        </w:tc>
        <w:tc>
          <w:tcPr>
            <w:tcW w:w="764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C00000"/>
              </w:rPr>
            </w:pPr>
          </w:p>
        </w:tc>
        <w:tc>
          <w:tcPr>
            <w:tcW w:w="720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C00000"/>
              </w:rPr>
            </w:pPr>
          </w:p>
        </w:tc>
        <w:tc>
          <w:tcPr>
            <w:tcW w:w="3240" w:type="dxa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rPr>
                <w:rFonts w:ascii="Zawgyi-One" w:hAnsi="Zawgyi-One" w:cs="Zawgyi-One"/>
                <w:color w:val="C00000"/>
              </w:rPr>
            </w:pPr>
            <w:r w:rsidRPr="00D573D5">
              <w:rPr>
                <w:rFonts w:ascii="Zawgyi-One" w:hAnsi="Zawgyi-One" w:cs="Zawgyi-One"/>
                <w:color w:val="C00000"/>
              </w:rPr>
              <w:t>၅။ ေ၀ါဒါနံ</w:t>
            </w:r>
          </w:p>
        </w:tc>
        <w:tc>
          <w:tcPr>
            <w:tcW w:w="3786" w:type="dxa"/>
            <w:gridSpan w:val="2"/>
            <w:shd w:val="clear" w:color="auto" w:fill="auto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C00000"/>
              </w:rPr>
            </w:pPr>
            <w:r w:rsidRPr="00D573D5">
              <w:rPr>
                <w:rFonts w:ascii="Zawgyi-One" w:hAnsi="Zawgyi-One" w:cs="Zawgyi-One"/>
                <w:color w:val="C00000"/>
              </w:rPr>
              <w:t>မဂၢႆ</w:t>
            </w:r>
          </w:p>
        </w:tc>
      </w:tr>
      <w:tr w:rsidR="00580B6C" w:rsidRPr="00D573D5" w:rsidTr="00E536BC">
        <w:trPr>
          <w:gridAfter w:val="1"/>
          <w:wAfter w:w="6" w:type="dxa"/>
        </w:trPr>
        <w:tc>
          <w:tcPr>
            <w:tcW w:w="424" w:type="dxa"/>
            <w:vMerge w:val="restart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000000" w:themeColor="text1"/>
              </w:rPr>
            </w:pPr>
            <w:r w:rsidRPr="00D573D5">
              <w:rPr>
                <w:rFonts w:ascii="Zawgyi-One" w:hAnsi="Zawgyi-One" w:cs="Zawgyi-One"/>
                <w:color w:val="000000" w:themeColor="text1"/>
              </w:rPr>
              <w:t>၂</w:t>
            </w:r>
          </w:p>
        </w:tc>
        <w:tc>
          <w:tcPr>
            <w:tcW w:w="764" w:type="dxa"/>
            <w:vMerge w:val="restart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000000" w:themeColor="text1"/>
              </w:rPr>
            </w:pPr>
            <w:r w:rsidRPr="00D573D5">
              <w:rPr>
                <w:rFonts w:ascii="Zawgyi-One" w:hAnsi="Zawgyi-One" w:cs="Zawgyi-One"/>
                <w:b/>
                <w:color w:val="000000" w:themeColor="text1"/>
              </w:rPr>
              <w:t>ကု</w:t>
            </w:r>
          </w:p>
        </w:tc>
        <w:tc>
          <w:tcPr>
            <w:tcW w:w="720" w:type="dxa"/>
            <w:vMerge w:val="restart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000000" w:themeColor="text1"/>
              </w:rPr>
            </w:pPr>
            <w:r w:rsidRPr="00D573D5">
              <w:rPr>
                <w:rFonts w:ascii="Zawgyi-One" w:hAnsi="Zawgyi-One" w:cs="Zawgyi-One"/>
                <w:b/>
                <w:color w:val="000000" w:themeColor="text1"/>
              </w:rPr>
              <w:t>ဗ်ာ</w:t>
            </w:r>
          </w:p>
        </w:tc>
        <w:tc>
          <w:tcPr>
            <w:tcW w:w="3240" w:type="dxa"/>
            <w:vAlign w:val="center"/>
          </w:tcPr>
          <w:p w:rsidR="00580B6C" w:rsidRPr="00D573D5" w:rsidRDefault="00580B6C" w:rsidP="00E536BC">
            <w:pPr>
              <w:spacing w:line="276" w:lineRule="auto"/>
              <w:ind w:left="342" w:right="27" w:hanging="342"/>
              <w:rPr>
                <w:rFonts w:ascii="Zawgyi-One" w:hAnsi="Zawgyi-One" w:cs="Zawgyi-One"/>
                <w:color w:val="000000" w:themeColor="text1"/>
              </w:rPr>
            </w:pPr>
            <w:r w:rsidRPr="00D573D5">
              <w:rPr>
                <w:rFonts w:ascii="Zawgyi-One" w:hAnsi="Zawgyi-One" w:cs="Zawgyi-One"/>
                <w:color w:val="000000" w:themeColor="text1"/>
              </w:rPr>
              <w:t>၁။ ကုသလံ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000000" w:themeColor="text1"/>
              </w:rPr>
            </w:pPr>
            <w:r w:rsidRPr="00D573D5">
              <w:rPr>
                <w:rFonts w:ascii="Zawgyi-One" w:hAnsi="Zawgyi-One" w:cs="Zawgyi-One"/>
                <w:color w:val="000000" w:themeColor="text1"/>
              </w:rPr>
              <w:t>၀ု႒ာနႆ</w:t>
            </w:r>
          </w:p>
        </w:tc>
      </w:tr>
      <w:tr w:rsidR="00580B6C" w:rsidRPr="00D573D5" w:rsidTr="00E536BC">
        <w:trPr>
          <w:gridAfter w:val="1"/>
          <w:wAfter w:w="6" w:type="dxa"/>
        </w:trPr>
        <w:tc>
          <w:tcPr>
            <w:tcW w:w="424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000000" w:themeColor="text1"/>
              </w:rPr>
            </w:pPr>
          </w:p>
        </w:tc>
        <w:tc>
          <w:tcPr>
            <w:tcW w:w="764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000000" w:themeColor="text1"/>
              </w:rPr>
            </w:pPr>
          </w:p>
        </w:tc>
        <w:tc>
          <w:tcPr>
            <w:tcW w:w="720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000000" w:themeColor="text1"/>
              </w:rPr>
            </w:pPr>
          </w:p>
        </w:tc>
        <w:tc>
          <w:tcPr>
            <w:tcW w:w="3240" w:type="dxa"/>
            <w:vAlign w:val="center"/>
          </w:tcPr>
          <w:p w:rsidR="00580B6C" w:rsidRPr="00D573D5" w:rsidRDefault="00580B6C" w:rsidP="00E536BC">
            <w:pPr>
              <w:spacing w:line="276" w:lineRule="auto"/>
              <w:ind w:left="342" w:right="27" w:hanging="342"/>
              <w:rPr>
                <w:rFonts w:ascii="Zawgyi-One" w:hAnsi="Zawgyi-One" w:cs="Zawgyi-One"/>
                <w:color w:val="000000" w:themeColor="text1"/>
              </w:rPr>
            </w:pPr>
            <w:r w:rsidRPr="00D573D5">
              <w:rPr>
                <w:rFonts w:ascii="Zawgyi-One" w:hAnsi="Zawgyi-One" w:cs="Zawgyi-One"/>
                <w:color w:val="000000" w:themeColor="text1"/>
              </w:rPr>
              <w:t>၂။ မေဂၢါ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000000" w:themeColor="text1"/>
              </w:rPr>
            </w:pPr>
            <w:r w:rsidRPr="00D573D5">
              <w:rPr>
                <w:rFonts w:ascii="Zawgyi-One" w:hAnsi="Zawgyi-One" w:cs="Zawgyi-One"/>
                <w:color w:val="000000" w:themeColor="text1"/>
              </w:rPr>
              <w:t>ဖလႆ</w:t>
            </w:r>
          </w:p>
        </w:tc>
      </w:tr>
      <w:tr w:rsidR="00580B6C" w:rsidRPr="00D573D5" w:rsidTr="00E536BC">
        <w:trPr>
          <w:gridAfter w:val="1"/>
          <w:wAfter w:w="6" w:type="dxa"/>
        </w:trPr>
        <w:tc>
          <w:tcPr>
            <w:tcW w:w="424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000000" w:themeColor="text1"/>
              </w:rPr>
            </w:pPr>
          </w:p>
        </w:tc>
        <w:tc>
          <w:tcPr>
            <w:tcW w:w="764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000000" w:themeColor="text1"/>
              </w:rPr>
            </w:pPr>
          </w:p>
        </w:tc>
        <w:tc>
          <w:tcPr>
            <w:tcW w:w="720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000000" w:themeColor="text1"/>
              </w:rPr>
            </w:pPr>
          </w:p>
        </w:tc>
        <w:tc>
          <w:tcPr>
            <w:tcW w:w="3240" w:type="dxa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rPr>
                <w:rFonts w:ascii="Zawgyi-One" w:hAnsi="Zawgyi-One" w:cs="Zawgyi-One"/>
                <w:color w:val="000000" w:themeColor="text1"/>
              </w:rPr>
            </w:pPr>
            <w:r w:rsidRPr="00D573D5">
              <w:rPr>
                <w:rFonts w:ascii="Zawgyi-One" w:hAnsi="Zawgyi-One" w:cs="Zawgyi-One"/>
                <w:color w:val="000000" w:themeColor="text1"/>
              </w:rPr>
              <w:t>၃။ အႏုေလာမံ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000000" w:themeColor="text1"/>
              </w:rPr>
            </w:pPr>
            <w:r w:rsidRPr="00D573D5">
              <w:rPr>
                <w:rFonts w:ascii="Zawgyi-One" w:hAnsi="Zawgyi-One" w:cs="Zawgyi-One"/>
                <w:color w:val="000000" w:themeColor="text1"/>
              </w:rPr>
              <w:t>ေသကၡာယ ဖလသမာပတၱိယာ</w:t>
            </w:r>
          </w:p>
        </w:tc>
      </w:tr>
      <w:tr w:rsidR="00580B6C" w:rsidRPr="00D573D5" w:rsidTr="00E536BC">
        <w:trPr>
          <w:gridAfter w:val="1"/>
          <w:wAfter w:w="6" w:type="dxa"/>
        </w:trPr>
        <w:tc>
          <w:tcPr>
            <w:tcW w:w="424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000000" w:themeColor="text1"/>
              </w:rPr>
            </w:pPr>
          </w:p>
        </w:tc>
        <w:tc>
          <w:tcPr>
            <w:tcW w:w="764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000000" w:themeColor="text1"/>
              </w:rPr>
            </w:pPr>
          </w:p>
        </w:tc>
        <w:tc>
          <w:tcPr>
            <w:tcW w:w="720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000000" w:themeColor="text1"/>
              </w:rPr>
            </w:pPr>
          </w:p>
        </w:tc>
        <w:tc>
          <w:tcPr>
            <w:tcW w:w="3240" w:type="dxa"/>
            <w:vAlign w:val="center"/>
          </w:tcPr>
          <w:p w:rsidR="00580B6C" w:rsidRPr="00D573D5" w:rsidRDefault="00580B6C" w:rsidP="00E536BC">
            <w:pPr>
              <w:spacing w:line="276" w:lineRule="auto"/>
              <w:ind w:left="252" w:right="27" w:hanging="252"/>
              <w:rPr>
                <w:rFonts w:ascii="Zawgyi-One" w:hAnsi="Zawgyi-One" w:cs="Zawgyi-One"/>
                <w:color w:val="000000" w:themeColor="text1"/>
              </w:rPr>
            </w:pPr>
            <w:r w:rsidRPr="00D573D5">
              <w:rPr>
                <w:rFonts w:ascii="Zawgyi-One" w:hAnsi="Zawgyi-One" w:cs="Zawgyi-One"/>
                <w:color w:val="000000" w:themeColor="text1"/>
              </w:rPr>
              <w:t>၄။ နိေရာဓာ ၀ု႒ဟႏၲႆ ေန၀သညာနာသညာယတန ကုသလံ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000000" w:themeColor="text1"/>
              </w:rPr>
            </w:pPr>
            <w:r w:rsidRPr="00D573D5">
              <w:rPr>
                <w:rFonts w:ascii="Zawgyi-One" w:hAnsi="Zawgyi-One" w:cs="Zawgyi-One"/>
                <w:color w:val="000000" w:themeColor="text1"/>
              </w:rPr>
              <w:t xml:space="preserve">ဖလသမာပတၱိယာ </w:t>
            </w:r>
          </w:p>
        </w:tc>
      </w:tr>
      <w:tr w:rsidR="00580B6C" w:rsidRPr="00D573D5" w:rsidTr="00E536BC">
        <w:trPr>
          <w:gridAfter w:val="1"/>
          <w:wAfter w:w="6" w:type="dxa"/>
        </w:trPr>
        <w:tc>
          <w:tcPr>
            <w:tcW w:w="424" w:type="dxa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C00000"/>
              </w:rPr>
            </w:pPr>
            <w:r w:rsidRPr="00D573D5">
              <w:rPr>
                <w:rFonts w:ascii="Zawgyi-One" w:hAnsi="Zawgyi-One" w:cs="Zawgyi-One"/>
                <w:color w:val="C00000"/>
              </w:rPr>
              <w:t>၃</w:t>
            </w:r>
          </w:p>
        </w:tc>
        <w:tc>
          <w:tcPr>
            <w:tcW w:w="764" w:type="dxa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C00000"/>
              </w:rPr>
            </w:pPr>
            <w:r w:rsidRPr="00D573D5">
              <w:rPr>
                <w:rFonts w:ascii="Zawgyi-One" w:hAnsi="Zawgyi-One" w:cs="Zawgyi-One"/>
                <w:b/>
                <w:color w:val="C00000"/>
              </w:rPr>
              <w:t>အကု</w:t>
            </w:r>
          </w:p>
        </w:tc>
        <w:tc>
          <w:tcPr>
            <w:tcW w:w="720" w:type="dxa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C00000"/>
              </w:rPr>
            </w:pPr>
            <w:r w:rsidRPr="00D573D5">
              <w:rPr>
                <w:rFonts w:ascii="Zawgyi-One" w:hAnsi="Zawgyi-One" w:cs="Zawgyi-One"/>
                <w:b/>
                <w:color w:val="C00000"/>
              </w:rPr>
              <w:t>အကု</w:t>
            </w:r>
          </w:p>
        </w:tc>
        <w:tc>
          <w:tcPr>
            <w:tcW w:w="3240" w:type="dxa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C00000"/>
              </w:rPr>
            </w:pPr>
            <w:r w:rsidRPr="00D573D5">
              <w:rPr>
                <w:rFonts w:ascii="Zawgyi-One" w:hAnsi="Zawgyi-One" w:cs="Zawgyi-One"/>
                <w:color w:val="C00000"/>
              </w:rPr>
              <w:t>ပုရိမာ ပုရိမာ အကုသလာ ခႏၶာ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C00000"/>
              </w:rPr>
            </w:pPr>
            <w:r w:rsidRPr="00D573D5">
              <w:rPr>
                <w:rFonts w:ascii="Zawgyi-One" w:hAnsi="Zawgyi-One" w:cs="Zawgyi-One"/>
                <w:color w:val="C00000"/>
              </w:rPr>
              <w:t>ပစၧိမာနံ ပစၧိမာနံ အကုသလာနံ ခႏၶာနံ</w:t>
            </w:r>
          </w:p>
        </w:tc>
      </w:tr>
      <w:tr w:rsidR="00580B6C" w:rsidRPr="00D573D5" w:rsidTr="00E536BC">
        <w:trPr>
          <w:gridAfter w:val="1"/>
          <w:wAfter w:w="6" w:type="dxa"/>
        </w:trPr>
        <w:tc>
          <w:tcPr>
            <w:tcW w:w="424" w:type="dxa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000000" w:themeColor="text1"/>
              </w:rPr>
            </w:pPr>
            <w:r w:rsidRPr="00D573D5">
              <w:rPr>
                <w:rFonts w:ascii="Zawgyi-One" w:hAnsi="Zawgyi-One" w:cs="Zawgyi-One"/>
                <w:color w:val="000000" w:themeColor="text1"/>
              </w:rPr>
              <w:t>၄</w:t>
            </w:r>
          </w:p>
        </w:tc>
        <w:tc>
          <w:tcPr>
            <w:tcW w:w="764" w:type="dxa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000000" w:themeColor="text1"/>
              </w:rPr>
            </w:pPr>
            <w:r w:rsidRPr="00D573D5">
              <w:rPr>
                <w:rFonts w:ascii="Zawgyi-One" w:hAnsi="Zawgyi-One" w:cs="Zawgyi-One"/>
                <w:b/>
                <w:color w:val="000000" w:themeColor="text1"/>
              </w:rPr>
              <w:t>အကု</w:t>
            </w:r>
          </w:p>
        </w:tc>
        <w:tc>
          <w:tcPr>
            <w:tcW w:w="720" w:type="dxa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000000" w:themeColor="text1"/>
              </w:rPr>
            </w:pPr>
            <w:r w:rsidRPr="00D573D5">
              <w:rPr>
                <w:rFonts w:ascii="Zawgyi-One" w:hAnsi="Zawgyi-One" w:cs="Zawgyi-One"/>
                <w:b/>
                <w:color w:val="000000" w:themeColor="text1"/>
              </w:rPr>
              <w:t>ဗ်ာ</w:t>
            </w:r>
          </w:p>
        </w:tc>
        <w:tc>
          <w:tcPr>
            <w:tcW w:w="3240" w:type="dxa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000000" w:themeColor="text1"/>
              </w:rPr>
            </w:pPr>
            <w:r w:rsidRPr="00D573D5">
              <w:rPr>
                <w:rFonts w:ascii="Zawgyi-One" w:hAnsi="Zawgyi-One" w:cs="Zawgyi-One"/>
                <w:color w:val="000000" w:themeColor="text1"/>
              </w:rPr>
              <w:t>အကုသလံ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000000" w:themeColor="text1"/>
              </w:rPr>
            </w:pPr>
            <w:r w:rsidRPr="00D573D5">
              <w:rPr>
                <w:rFonts w:ascii="Zawgyi-One" w:hAnsi="Zawgyi-One" w:cs="Zawgyi-One"/>
                <w:color w:val="000000" w:themeColor="text1"/>
              </w:rPr>
              <w:t>၀ု႒ာနႆ</w:t>
            </w:r>
          </w:p>
        </w:tc>
      </w:tr>
      <w:tr w:rsidR="00580B6C" w:rsidRPr="00D573D5" w:rsidTr="00E536BC">
        <w:trPr>
          <w:gridAfter w:val="1"/>
          <w:wAfter w:w="6" w:type="dxa"/>
          <w:trHeight w:val="521"/>
        </w:trPr>
        <w:tc>
          <w:tcPr>
            <w:tcW w:w="424" w:type="dxa"/>
            <w:vMerge w:val="restart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C00000"/>
              </w:rPr>
            </w:pPr>
            <w:r w:rsidRPr="00D573D5">
              <w:rPr>
                <w:rFonts w:ascii="Zawgyi-One" w:hAnsi="Zawgyi-One" w:cs="Zawgyi-One"/>
                <w:color w:val="C00000"/>
              </w:rPr>
              <w:t>၅</w:t>
            </w:r>
          </w:p>
        </w:tc>
        <w:tc>
          <w:tcPr>
            <w:tcW w:w="764" w:type="dxa"/>
            <w:vMerge w:val="restart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C00000"/>
              </w:rPr>
            </w:pPr>
            <w:r w:rsidRPr="00D573D5">
              <w:rPr>
                <w:rFonts w:ascii="Zawgyi-One" w:hAnsi="Zawgyi-One" w:cs="Zawgyi-One"/>
                <w:b/>
                <w:color w:val="C00000"/>
              </w:rPr>
              <w:t>ဗ်ာ</w:t>
            </w:r>
          </w:p>
        </w:tc>
        <w:tc>
          <w:tcPr>
            <w:tcW w:w="720" w:type="dxa"/>
            <w:vMerge w:val="restart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C00000"/>
              </w:rPr>
            </w:pPr>
            <w:r w:rsidRPr="00D573D5">
              <w:rPr>
                <w:rFonts w:ascii="Zawgyi-One" w:hAnsi="Zawgyi-One" w:cs="Zawgyi-One"/>
                <w:b/>
                <w:color w:val="C00000"/>
              </w:rPr>
              <w:t>ဗ်ာ</w:t>
            </w:r>
          </w:p>
        </w:tc>
        <w:tc>
          <w:tcPr>
            <w:tcW w:w="3240" w:type="dxa"/>
            <w:vAlign w:val="center"/>
          </w:tcPr>
          <w:p w:rsidR="00580B6C" w:rsidRPr="00D573D5" w:rsidRDefault="00580B6C" w:rsidP="00E536BC">
            <w:pPr>
              <w:spacing w:line="276" w:lineRule="auto"/>
              <w:ind w:left="342" w:right="27" w:hanging="342"/>
              <w:rPr>
                <w:rFonts w:ascii="Zawgyi-One" w:hAnsi="Zawgyi-One" w:cs="Zawgyi-One"/>
                <w:color w:val="000000" w:themeColor="text1"/>
              </w:rPr>
            </w:pPr>
            <w:r w:rsidRPr="00D573D5">
              <w:rPr>
                <w:rFonts w:ascii="Zawgyi-One" w:hAnsi="Zawgyi-One" w:cs="Zawgyi-One"/>
                <w:color w:val="C00000"/>
              </w:rPr>
              <w:t xml:space="preserve">၁။ ပုရိမာ ပုရိမာ </w:t>
            </w:r>
            <w:r w:rsidRPr="00D573D5">
              <w:rPr>
                <w:rFonts w:ascii="Zawgyi-One" w:hAnsi="Zawgyi-One" w:cs="Zawgyi-One"/>
                <w:color w:val="000000" w:themeColor="text1"/>
              </w:rPr>
              <w:t xml:space="preserve">၀ိပါကာဗ်ာကတာ </w:t>
            </w:r>
            <w:r w:rsidRPr="00D573D5">
              <w:rPr>
                <w:rFonts w:ascii="Zawgyi-One" w:hAnsi="Zawgyi-One" w:cs="Zawgyi-One"/>
                <w:color w:val="C00000"/>
              </w:rPr>
              <w:t>ႀကိယာဗ်ာကတာ ခႏၶာ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rPr>
                <w:rFonts w:ascii="Zawgyi-One" w:hAnsi="Zawgyi-One" w:cs="Zawgyi-One"/>
                <w:color w:val="000000" w:themeColor="text1"/>
              </w:rPr>
            </w:pPr>
            <w:r w:rsidRPr="00D573D5">
              <w:rPr>
                <w:rFonts w:ascii="Zawgyi-One" w:hAnsi="Zawgyi-One" w:cs="Zawgyi-One"/>
                <w:color w:val="C00000"/>
              </w:rPr>
              <w:t xml:space="preserve">ပစၧိမာနံ ပစၧိမာနံ </w:t>
            </w:r>
            <w:r w:rsidRPr="00D573D5">
              <w:rPr>
                <w:rFonts w:ascii="Zawgyi-One" w:hAnsi="Zawgyi-One" w:cs="Zawgyi-One"/>
                <w:color w:val="000000" w:themeColor="text1"/>
              </w:rPr>
              <w:t xml:space="preserve">၀ိပါကာဗ်ာကတာနံ </w:t>
            </w:r>
            <w:r w:rsidRPr="00D573D5">
              <w:rPr>
                <w:rFonts w:ascii="Zawgyi-One" w:hAnsi="Zawgyi-One" w:cs="Zawgyi-One"/>
                <w:color w:val="C00000"/>
              </w:rPr>
              <w:t>ႀကိယာဗ်ာကတာနံ ခႏၶာနံ</w:t>
            </w:r>
          </w:p>
        </w:tc>
      </w:tr>
      <w:tr w:rsidR="00580B6C" w:rsidRPr="00D573D5" w:rsidTr="00E536BC">
        <w:trPr>
          <w:gridAfter w:val="1"/>
          <w:wAfter w:w="6" w:type="dxa"/>
          <w:trHeight w:val="521"/>
        </w:trPr>
        <w:tc>
          <w:tcPr>
            <w:tcW w:w="424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000000" w:themeColor="text1"/>
              </w:rPr>
            </w:pPr>
          </w:p>
        </w:tc>
        <w:tc>
          <w:tcPr>
            <w:tcW w:w="764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000000" w:themeColor="text1"/>
              </w:rPr>
            </w:pPr>
          </w:p>
        </w:tc>
        <w:tc>
          <w:tcPr>
            <w:tcW w:w="720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000000" w:themeColor="text1"/>
              </w:rPr>
            </w:pPr>
          </w:p>
        </w:tc>
        <w:tc>
          <w:tcPr>
            <w:tcW w:w="3240" w:type="dxa"/>
            <w:vAlign w:val="center"/>
          </w:tcPr>
          <w:p w:rsidR="00580B6C" w:rsidRPr="00D573D5" w:rsidRDefault="00580B6C" w:rsidP="00E536BC">
            <w:pPr>
              <w:spacing w:line="276" w:lineRule="auto"/>
              <w:ind w:left="342" w:right="27" w:hanging="342"/>
              <w:rPr>
                <w:rFonts w:ascii="Zawgyi-One" w:hAnsi="Zawgyi-One" w:cs="Zawgyi-One"/>
                <w:color w:val="000000" w:themeColor="text1"/>
              </w:rPr>
            </w:pPr>
            <w:r w:rsidRPr="00D573D5">
              <w:rPr>
                <w:rFonts w:ascii="Zawgyi-One" w:hAnsi="Zawgyi-One" w:cs="Zawgyi-One"/>
                <w:color w:val="000000" w:themeColor="text1"/>
              </w:rPr>
              <w:t>၂။ ဘ၀ဂ</w:t>
            </w:r>
            <w:r w:rsidRPr="00D573D5">
              <w:rPr>
                <w:rFonts w:ascii="Zawgyi-One" w:hAnsi="Zawgyi-One" w:cs="Zawgyi-One" w:hint="cs"/>
                <w:color w:val="000000" w:themeColor="text1"/>
              </w:rPr>
              <w:t>ႍ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000000" w:themeColor="text1"/>
              </w:rPr>
            </w:pPr>
            <w:r w:rsidRPr="00D573D5">
              <w:rPr>
                <w:rFonts w:ascii="Zawgyi-One" w:hAnsi="Zawgyi-One" w:cs="Zawgyi-One"/>
                <w:color w:val="000000" w:themeColor="text1"/>
              </w:rPr>
              <w:t>အာ၀ဇၨနာယ</w:t>
            </w:r>
          </w:p>
        </w:tc>
      </w:tr>
      <w:tr w:rsidR="00580B6C" w:rsidRPr="00D573D5" w:rsidTr="00E536BC">
        <w:trPr>
          <w:gridAfter w:val="1"/>
          <w:wAfter w:w="6" w:type="dxa"/>
          <w:trHeight w:val="440"/>
        </w:trPr>
        <w:tc>
          <w:tcPr>
            <w:tcW w:w="424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000000" w:themeColor="text1"/>
              </w:rPr>
            </w:pPr>
          </w:p>
        </w:tc>
        <w:tc>
          <w:tcPr>
            <w:tcW w:w="764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000000" w:themeColor="text1"/>
              </w:rPr>
            </w:pPr>
          </w:p>
        </w:tc>
        <w:tc>
          <w:tcPr>
            <w:tcW w:w="720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000000" w:themeColor="text1"/>
              </w:rPr>
            </w:pPr>
          </w:p>
        </w:tc>
        <w:tc>
          <w:tcPr>
            <w:tcW w:w="3240" w:type="dxa"/>
            <w:vAlign w:val="center"/>
          </w:tcPr>
          <w:p w:rsidR="00580B6C" w:rsidRPr="00D573D5" w:rsidRDefault="00580B6C" w:rsidP="00E536BC">
            <w:pPr>
              <w:spacing w:line="276" w:lineRule="auto"/>
              <w:ind w:left="342" w:right="27" w:hanging="342"/>
              <w:rPr>
                <w:rFonts w:ascii="Zawgyi-One" w:hAnsi="Zawgyi-One" w:cs="Zawgyi-One"/>
                <w:color w:val="000000" w:themeColor="text1"/>
              </w:rPr>
            </w:pPr>
            <w:r w:rsidRPr="00D573D5">
              <w:rPr>
                <w:rFonts w:ascii="Zawgyi-One" w:hAnsi="Zawgyi-One" w:cs="Zawgyi-One"/>
                <w:color w:val="000000" w:themeColor="text1"/>
              </w:rPr>
              <w:t>၃။ ကိရိယံ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000000" w:themeColor="text1"/>
              </w:rPr>
            </w:pPr>
            <w:r w:rsidRPr="00D573D5">
              <w:rPr>
                <w:rFonts w:ascii="Zawgyi-One" w:hAnsi="Zawgyi-One" w:cs="Zawgyi-One"/>
                <w:color w:val="000000" w:themeColor="text1"/>
              </w:rPr>
              <w:t>၀ု႒ာနႆ</w:t>
            </w:r>
          </w:p>
        </w:tc>
      </w:tr>
      <w:tr w:rsidR="00580B6C" w:rsidRPr="00D573D5" w:rsidTr="00E536BC">
        <w:trPr>
          <w:gridAfter w:val="1"/>
          <w:wAfter w:w="6" w:type="dxa"/>
          <w:trHeight w:val="404"/>
        </w:trPr>
        <w:tc>
          <w:tcPr>
            <w:tcW w:w="424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000000" w:themeColor="text1"/>
              </w:rPr>
            </w:pPr>
          </w:p>
        </w:tc>
        <w:tc>
          <w:tcPr>
            <w:tcW w:w="764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000000" w:themeColor="text1"/>
              </w:rPr>
            </w:pPr>
          </w:p>
        </w:tc>
        <w:tc>
          <w:tcPr>
            <w:tcW w:w="720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000000" w:themeColor="text1"/>
              </w:rPr>
            </w:pPr>
          </w:p>
        </w:tc>
        <w:tc>
          <w:tcPr>
            <w:tcW w:w="3240" w:type="dxa"/>
            <w:vAlign w:val="center"/>
          </w:tcPr>
          <w:p w:rsidR="00580B6C" w:rsidRPr="00D573D5" w:rsidRDefault="00580B6C" w:rsidP="00E536BC">
            <w:pPr>
              <w:spacing w:line="276" w:lineRule="auto"/>
              <w:ind w:left="342" w:right="27" w:hanging="342"/>
              <w:rPr>
                <w:rFonts w:ascii="Zawgyi-One" w:hAnsi="Zawgyi-One" w:cs="Zawgyi-One"/>
                <w:color w:val="000000" w:themeColor="text1"/>
              </w:rPr>
            </w:pPr>
            <w:r w:rsidRPr="00D573D5">
              <w:rPr>
                <w:rFonts w:ascii="Zawgyi-One" w:hAnsi="Zawgyi-One" w:cs="Zawgyi-One"/>
                <w:color w:val="000000" w:themeColor="text1"/>
              </w:rPr>
              <w:t>၄။ အႏုေလာမံ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000000" w:themeColor="text1"/>
              </w:rPr>
            </w:pPr>
            <w:r w:rsidRPr="00D573D5">
              <w:rPr>
                <w:rFonts w:ascii="Zawgyi-One" w:hAnsi="Zawgyi-One" w:cs="Zawgyi-One"/>
                <w:color w:val="000000" w:themeColor="text1"/>
              </w:rPr>
              <w:t>ဖလသမာပတၱိယာ</w:t>
            </w:r>
          </w:p>
        </w:tc>
      </w:tr>
      <w:tr w:rsidR="00580B6C" w:rsidRPr="00D573D5" w:rsidTr="00E536BC">
        <w:trPr>
          <w:gridAfter w:val="1"/>
          <w:wAfter w:w="6" w:type="dxa"/>
        </w:trPr>
        <w:tc>
          <w:tcPr>
            <w:tcW w:w="424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000000" w:themeColor="text1"/>
              </w:rPr>
            </w:pPr>
          </w:p>
        </w:tc>
        <w:tc>
          <w:tcPr>
            <w:tcW w:w="764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000000" w:themeColor="text1"/>
              </w:rPr>
            </w:pPr>
          </w:p>
        </w:tc>
        <w:tc>
          <w:tcPr>
            <w:tcW w:w="720" w:type="dxa"/>
            <w:vMerge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000000" w:themeColor="text1"/>
              </w:rPr>
            </w:pPr>
          </w:p>
        </w:tc>
        <w:tc>
          <w:tcPr>
            <w:tcW w:w="3240" w:type="dxa"/>
            <w:vAlign w:val="center"/>
          </w:tcPr>
          <w:p w:rsidR="00580B6C" w:rsidRPr="00D573D5" w:rsidRDefault="00580B6C" w:rsidP="00E536BC">
            <w:pPr>
              <w:spacing w:line="276" w:lineRule="auto"/>
              <w:ind w:left="342" w:right="27" w:hanging="342"/>
              <w:rPr>
                <w:rFonts w:ascii="Zawgyi-One" w:hAnsi="Zawgyi-One" w:cs="Zawgyi-One"/>
                <w:color w:val="000000" w:themeColor="text1"/>
              </w:rPr>
            </w:pPr>
            <w:r w:rsidRPr="00D573D5">
              <w:rPr>
                <w:rFonts w:ascii="Zawgyi-One" w:hAnsi="Zawgyi-One" w:cs="Zawgyi-One"/>
                <w:color w:val="000000" w:themeColor="text1"/>
              </w:rPr>
              <w:t>၅။ နိေရာဓာ ၀ု႒ဟႏၲႆ ေန၀သညာနာသညာယတန ကိရိယံ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000000" w:themeColor="text1"/>
              </w:rPr>
            </w:pPr>
            <w:r w:rsidRPr="00D573D5">
              <w:rPr>
                <w:rFonts w:ascii="Zawgyi-One" w:hAnsi="Zawgyi-One" w:cs="Zawgyi-One"/>
                <w:color w:val="000000" w:themeColor="text1"/>
              </w:rPr>
              <w:t>ဖလသမာပတၱိယာ</w:t>
            </w:r>
          </w:p>
        </w:tc>
      </w:tr>
      <w:tr w:rsidR="00580B6C" w:rsidRPr="00D573D5" w:rsidTr="00E536BC">
        <w:trPr>
          <w:gridAfter w:val="1"/>
          <w:wAfter w:w="6" w:type="dxa"/>
          <w:trHeight w:val="476"/>
        </w:trPr>
        <w:tc>
          <w:tcPr>
            <w:tcW w:w="424" w:type="dxa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000000" w:themeColor="text1"/>
              </w:rPr>
            </w:pPr>
            <w:r w:rsidRPr="00D573D5">
              <w:rPr>
                <w:rFonts w:ascii="Zawgyi-One" w:hAnsi="Zawgyi-One" w:cs="Zawgyi-One"/>
                <w:color w:val="000000" w:themeColor="text1"/>
              </w:rPr>
              <w:t>၆</w:t>
            </w:r>
          </w:p>
        </w:tc>
        <w:tc>
          <w:tcPr>
            <w:tcW w:w="764" w:type="dxa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000000" w:themeColor="text1"/>
              </w:rPr>
            </w:pPr>
            <w:r w:rsidRPr="00D573D5">
              <w:rPr>
                <w:rFonts w:ascii="Zawgyi-One" w:hAnsi="Zawgyi-One" w:cs="Zawgyi-One"/>
                <w:b/>
                <w:color w:val="000000" w:themeColor="text1"/>
              </w:rPr>
              <w:t>ဗ်ာ</w:t>
            </w:r>
          </w:p>
        </w:tc>
        <w:tc>
          <w:tcPr>
            <w:tcW w:w="720" w:type="dxa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000000" w:themeColor="text1"/>
              </w:rPr>
            </w:pPr>
            <w:r w:rsidRPr="00D573D5">
              <w:rPr>
                <w:rFonts w:ascii="Zawgyi-One" w:hAnsi="Zawgyi-One" w:cs="Zawgyi-One"/>
                <w:b/>
                <w:color w:val="000000" w:themeColor="text1"/>
              </w:rPr>
              <w:t>ကု</w:t>
            </w:r>
          </w:p>
        </w:tc>
        <w:tc>
          <w:tcPr>
            <w:tcW w:w="3240" w:type="dxa"/>
            <w:vAlign w:val="center"/>
          </w:tcPr>
          <w:p w:rsidR="00580B6C" w:rsidRPr="00D573D5" w:rsidRDefault="00580B6C" w:rsidP="00E536BC">
            <w:pPr>
              <w:spacing w:line="276" w:lineRule="auto"/>
              <w:ind w:left="342" w:right="27" w:hanging="342"/>
              <w:rPr>
                <w:rFonts w:ascii="Zawgyi-One" w:hAnsi="Zawgyi-One" w:cs="Zawgyi-One"/>
                <w:color w:val="000000" w:themeColor="text1"/>
              </w:rPr>
            </w:pPr>
            <w:r w:rsidRPr="00D573D5">
              <w:rPr>
                <w:rFonts w:ascii="Zawgyi-One" w:hAnsi="Zawgyi-One" w:cs="Zawgyi-One"/>
                <w:color w:val="000000" w:themeColor="text1"/>
              </w:rPr>
              <w:t>အာ၀ဇၨနာ</w:t>
            </w:r>
          </w:p>
        </w:tc>
        <w:tc>
          <w:tcPr>
            <w:tcW w:w="3780" w:type="dxa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000000" w:themeColor="text1"/>
              </w:rPr>
            </w:pPr>
            <w:r w:rsidRPr="00D573D5">
              <w:rPr>
                <w:rFonts w:ascii="Zawgyi-One" w:hAnsi="Zawgyi-One" w:cs="Zawgyi-One"/>
                <w:color w:val="000000" w:themeColor="text1"/>
              </w:rPr>
              <w:t>ကုသလာနံ ခႏၶာနံ</w:t>
            </w:r>
          </w:p>
        </w:tc>
      </w:tr>
      <w:tr w:rsidR="00580B6C" w:rsidRPr="00D573D5" w:rsidTr="00E536BC">
        <w:trPr>
          <w:gridAfter w:val="1"/>
          <w:wAfter w:w="6" w:type="dxa"/>
          <w:cantSplit/>
          <w:trHeight w:val="458"/>
        </w:trPr>
        <w:tc>
          <w:tcPr>
            <w:tcW w:w="424" w:type="dxa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000000" w:themeColor="text1"/>
              </w:rPr>
            </w:pPr>
            <w:r w:rsidRPr="00D573D5">
              <w:rPr>
                <w:rFonts w:ascii="Zawgyi-One" w:hAnsi="Zawgyi-One" w:cs="Zawgyi-One"/>
                <w:color w:val="000000" w:themeColor="text1"/>
              </w:rPr>
              <w:t>၇</w:t>
            </w:r>
          </w:p>
        </w:tc>
        <w:tc>
          <w:tcPr>
            <w:tcW w:w="764" w:type="dxa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000000" w:themeColor="text1"/>
              </w:rPr>
            </w:pPr>
            <w:r w:rsidRPr="00D573D5">
              <w:rPr>
                <w:rFonts w:ascii="Zawgyi-One" w:hAnsi="Zawgyi-One" w:cs="Zawgyi-One"/>
                <w:b/>
                <w:color w:val="000000" w:themeColor="text1"/>
              </w:rPr>
              <w:t>ဗ်ာ</w:t>
            </w:r>
          </w:p>
        </w:tc>
        <w:tc>
          <w:tcPr>
            <w:tcW w:w="720" w:type="dxa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b/>
                <w:color w:val="000000" w:themeColor="text1"/>
              </w:rPr>
            </w:pPr>
            <w:r w:rsidRPr="00D573D5">
              <w:rPr>
                <w:rFonts w:ascii="Zawgyi-One" w:hAnsi="Zawgyi-One" w:cs="Zawgyi-One"/>
                <w:b/>
                <w:color w:val="000000" w:themeColor="text1"/>
              </w:rPr>
              <w:t>အကု</w:t>
            </w:r>
          </w:p>
        </w:tc>
        <w:tc>
          <w:tcPr>
            <w:tcW w:w="3240" w:type="dxa"/>
            <w:vAlign w:val="center"/>
          </w:tcPr>
          <w:p w:rsidR="00580B6C" w:rsidRPr="00D573D5" w:rsidRDefault="00580B6C" w:rsidP="00E536BC">
            <w:pPr>
              <w:spacing w:line="276" w:lineRule="auto"/>
              <w:ind w:left="342" w:right="27" w:hanging="342"/>
              <w:rPr>
                <w:rFonts w:ascii="Zawgyi-One" w:hAnsi="Zawgyi-One" w:cs="Zawgyi-One"/>
                <w:color w:val="000000" w:themeColor="text1"/>
              </w:rPr>
            </w:pPr>
            <w:r w:rsidRPr="00D573D5">
              <w:rPr>
                <w:rFonts w:ascii="Zawgyi-One" w:hAnsi="Zawgyi-One" w:cs="Zawgyi-One"/>
                <w:color w:val="000000" w:themeColor="text1"/>
              </w:rPr>
              <w:t>အာ၀ဇၨနာ</w:t>
            </w:r>
          </w:p>
        </w:tc>
        <w:tc>
          <w:tcPr>
            <w:tcW w:w="3780" w:type="dxa"/>
            <w:vAlign w:val="center"/>
          </w:tcPr>
          <w:p w:rsidR="00580B6C" w:rsidRPr="00D573D5" w:rsidRDefault="00580B6C" w:rsidP="00E536BC">
            <w:pPr>
              <w:spacing w:line="276" w:lineRule="auto"/>
              <w:ind w:right="27"/>
              <w:jc w:val="center"/>
              <w:rPr>
                <w:rFonts w:ascii="Zawgyi-One" w:hAnsi="Zawgyi-One" w:cs="Zawgyi-One"/>
                <w:color w:val="000000" w:themeColor="text1"/>
              </w:rPr>
            </w:pPr>
            <w:r w:rsidRPr="00D573D5">
              <w:rPr>
                <w:rFonts w:ascii="Zawgyi-One" w:hAnsi="Zawgyi-One" w:cs="Zawgyi-One"/>
                <w:color w:val="000000" w:themeColor="text1"/>
              </w:rPr>
              <w:t>အကုသလာနံ ခႏၶာနံ</w:t>
            </w:r>
          </w:p>
        </w:tc>
      </w:tr>
    </w:tbl>
    <w:p w:rsidR="00580B6C" w:rsidRDefault="00580B6C" w:rsidP="00580B6C">
      <w:pPr>
        <w:ind w:firstLine="270"/>
        <w:rPr>
          <w:rFonts w:ascii="Zawgyi-One" w:hAnsi="Zawgyi-One" w:cs="Zawgyi-One"/>
        </w:rPr>
      </w:pPr>
      <w:r>
        <w:rPr>
          <w:rFonts w:ascii="Zawgyi-One" w:hAnsi="Zawgyi-One" w:cs="Zawgyi-One"/>
        </w:rPr>
        <w:t xml:space="preserve">အနီေရာင္ပါဠိေတာ္မ်ားသည္ အာေသ၀နပစၥည္းျဖစ္ပါသည္။ </w:t>
      </w:r>
    </w:p>
    <w:p w:rsidR="00580B6C" w:rsidRDefault="00580B6C" w:rsidP="00E05F98">
      <w:pPr>
        <w:ind w:right="-45"/>
        <w:jc w:val="center"/>
        <w:rPr>
          <w:rFonts w:ascii="Zawgyi-One" w:hAnsi="Zawgyi-One" w:cs="Zawgyi-One"/>
          <w:b/>
          <w:sz w:val="28"/>
        </w:rPr>
        <w:sectPr w:rsidR="00580B6C" w:rsidSect="00E05F98">
          <w:pgSz w:w="11907" w:h="16839" w:code="9"/>
          <w:pgMar w:top="1152" w:right="1152" w:bottom="1152" w:left="1440" w:header="720" w:footer="720" w:gutter="0"/>
          <w:cols w:space="720"/>
          <w:docGrid w:linePitch="360"/>
        </w:sectPr>
      </w:pPr>
    </w:p>
    <w:p w:rsidR="00580B6C" w:rsidRDefault="00580B6C" w:rsidP="00580B6C">
      <w:pPr>
        <w:jc w:val="center"/>
        <w:rPr>
          <w:rFonts w:ascii="Zawgyi-One" w:hAnsi="Zawgyi-One" w:cs="Zawgyi-One"/>
          <w:b/>
        </w:rPr>
      </w:pPr>
      <w:r w:rsidRPr="007E642E">
        <w:rPr>
          <w:rFonts w:ascii="Zawgyi-One" w:hAnsi="Zawgyi-One" w:cs="Zawgyi-One"/>
          <w:b/>
        </w:rPr>
        <w:lastRenderedPageBreak/>
        <w:t>သဟဇာတပစၥည္း</w:t>
      </w:r>
      <w:r>
        <w:rPr>
          <w:rFonts w:ascii="Zawgyi-One" w:hAnsi="Zawgyi-One" w:cs="Zawgyi-One"/>
          <w:b/>
        </w:rPr>
        <w:t>/ ၀ိပါကပစၥည္း</w:t>
      </w:r>
    </w:p>
    <w:p w:rsidR="00580B6C" w:rsidRPr="007E642E" w:rsidRDefault="00580B6C" w:rsidP="00580B6C">
      <w:pPr>
        <w:ind w:left="270"/>
        <w:rPr>
          <w:rFonts w:ascii="Zawgyi-One" w:hAnsi="Zawgyi-One" w:cs="Zawgyi-One"/>
        </w:rPr>
      </w:pPr>
      <w:r w:rsidRPr="007E642E">
        <w:rPr>
          <w:rFonts w:ascii="Zawgyi-One" w:hAnsi="Zawgyi-One" w:cs="Zawgyi-One"/>
        </w:rPr>
        <w:t xml:space="preserve">သခ်ၤာ (န၀) </w:t>
      </w:r>
    </w:p>
    <w:tbl>
      <w:tblPr>
        <w:tblStyle w:val="TableGrid"/>
        <w:tblW w:w="9337" w:type="dxa"/>
        <w:tblInd w:w="240" w:type="dxa"/>
        <w:tblLayout w:type="fixed"/>
        <w:tblCellMar>
          <w:left w:w="14" w:type="dxa"/>
          <w:right w:w="14" w:type="dxa"/>
        </w:tblCellMar>
        <w:tblLook w:val="04A0"/>
      </w:tblPr>
      <w:tblGrid>
        <w:gridCol w:w="255"/>
        <w:gridCol w:w="705"/>
        <w:gridCol w:w="530"/>
        <w:gridCol w:w="445"/>
        <w:gridCol w:w="3685"/>
        <w:gridCol w:w="3717"/>
      </w:tblGrid>
      <w:tr w:rsidR="00580B6C" w:rsidRPr="00C27817" w:rsidTr="00E536BC">
        <w:trPr>
          <w:trHeight w:val="432"/>
        </w:trPr>
        <w:tc>
          <w:tcPr>
            <w:tcW w:w="255" w:type="dxa"/>
            <w:tcBorders>
              <w:top w:val="nil"/>
              <w:left w:val="nil"/>
            </w:tcBorders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705" w:type="dxa"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b/>
                <w:sz w:val="20"/>
                <w:szCs w:val="20"/>
              </w:rPr>
              <w:t>ပဒ</w:t>
            </w:r>
          </w:p>
        </w:tc>
        <w:tc>
          <w:tcPr>
            <w:tcW w:w="975" w:type="dxa"/>
            <w:gridSpan w:val="2"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b/>
                <w:sz w:val="20"/>
                <w:szCs w:val="20"/>
              </w:rPr>
              <w:t>ပဒါ၀သာန</w:t>
            </w:r>
          </w:p>
        </w:tc>
        <w:tc>
          <w:tcPr>
            <w:tcW w:w="3685" w:type="dxa"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b/>
                <w:sz w:val="20"/>
                <w:szCs w:val="20"/>
              </w:rPr>
              <w:t>ပစၥည္း(ကတၱား)</w:t>
            </w:r>
          </w:p>
        </w:tc>
        <w:tc>
          <w:tcPr>
            <w:tcW w:w="3717" w:type="dxa"/>
            <w:vAlign w:val="center"/>
          </w:tcPr>
          <w:p w:rsidR="00580B6C" w:rsidRPr="00C27817" w:rsidRDefault="00580B6C" w:rsidP="00E536BC">
            <w:pPr>
              <w:ind w:right="-4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b/>
                <w:sz w:val="20"/>
                <w:szCs w:val="20"/>
              </w:rPr>
              <w:t>ပစၥယုပၸန္(သမၸဒါန္)</w:t>
            </w:r>
          </w:p>
        </w:tc>
      </w:tr>
      <w:tr w:rsidR="00580B6C" w:rsidRPr="00C27817" w:rsidTr="00E536BC">
        <w:trPr>
          <w:trHeight w:val="432"/>
        </w:trPr>
        <w:tc>
          <w:tcPr>
            <w:tcW w:w="255" w:type="dxa"/>
            <w:vMerge w:val="restart"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၁</w:t>
            </w:r>
          </w:p>
        </w:tc>
        <w:tc>
          <w:tcPr>
            <w:tcW w:w="705" w:type="dxa"/>
            <w:vMerge w:val="restart"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ကု</w:t>
            </w:r>
          </w:p>
        </w:tc>
        <w:tc>
          <w:tcPr>
            <w:tcW w:w="975" w:type="dxa"/>
            <w:gridSpan w:val="2"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ကု</w:t>
            </w:r>
          </w:p>
        </w:tc>
        <w:tc>
          <w:tcPr>
            <w:tcW w:w="3685" w:type="dxa"/>
            <w:vAlign w:val="center"/>
          </w:tcPr>
          <w:p w:rsidR="00580B6C" w:rsidRPr="00C27817" w:rsidRDefault="00580B6C" w:rsidP="00E536BC">
            <w:pPr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ကုသေလာ [၁ ၃ ၂]ခေႏၶာ</w:t>
            </w:r>
          </w:p>
        </w:tc>
        <w:tc>
          <w:tcPr>
            <w:tcW w:w="3717" w:type="dxa"/>
            <w:vAlign w:val="center"/>
          </w:tcPr>
          <w:p w:rsidR="00580B6C" w:rsidRPr="00C27817" w:rsidRDefault="00580B6C" w:rsidP="00E536BC">
            <w:pPr>
              <w:ind w:right="-4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[၃ ၁ ၂]ခႏၶာနံ</w:t>
            </w:r>
          </w:p>
        </w:tc>
      </w:tr>
      <w:tr w:rsidR="00580B6C" w:rsidRPr="00C27817" w:rsidTr="00E536BC">
        <w:trPr>
          <w:trHeight w:val="432"/>
        </w:trPr>
        <w:tc>
          <w:tcPr>
            <w:tcW w:w="25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70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ဗ်ာ</w:t>
            </w:r>
          </w:p>
        </w:tc>
        <w:tc>
          <w:tcPr>
            <w:tcW w:w="3685" w:type="dxa"/>
            <w:vAlign w:val="center"/>
          </w:tcPr>
          <w:p w:rsidR="00580B6C" w:rsidRPr="00C27817" w:rsidRDefault="00580B6C" w:rsidP="00E536BC">
            <w:pPr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ကုသလာခႏၶာ</w:t>
            </w:r>
          </w:p>
        </w:tc>
        <w:tc>
          <w:tcPr>
            <w:tcW w:w="3717" w:type="dxa"/>
            <w:vAlign w:val="center"/>
          </w:tcPr>
          <w:p w:rsidR="00580B6C" w:rsidRPr="00C27817" w:rsidRDefault="00580B6C" w:rsidP="00E536BC">
            <w:pPr>
              <w:ind w:right="-4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စိတၱသမု႒ာနာနံရူပါနံ</w:t>
            </w:r>
          </w:p>
        </w:tc>
      </w:tr>
      <w:tr w:rsidR="00580B6C" w:rsidRPr="00C27817" w:rsidTr="00E536BC">
        <w:trPr>
          <w:trHeight w:val="432"/>
        </w:trPr>
        <w:tc>
          <w:tcPr>
            <w:tcW w:w="25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70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ကုဗ်ာ</w:t>
            </w:r>
          </w:p>
        </w:tc>
        <w:tc>
          <w:tcPr>
            <w:tcW w:w="3685" w:type="dxa"/>
            <w:vAlign w:val="center"/>
          </w:tcPr>
          <w:p w:rsidR="00580B6C" w:rsidRPr="00C27817" w:rsidRDefault="00580B6C" w:rsidP="00E536BC">
            <w:pPr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ကုသေလာ [၁ ၃ ၂] ခေႏၶာ</w:t>
            </w:r>
          </w:p>
        </w:tc>
        <w:tc>
          <w:tcPr>
            <w:tcW w:w="3717" w:type="dxa"/>
            <w:vAlign w:val="center"/>
          </w:tcPr>
          <w:p w:rsidR="00580B6C" w:rsidRPr="00C27817" w:rsidRDefault="00580B6C" w:rsidP="00E536BC">
            <w:pPr>
              <w:ind w:right="-4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[၃ ၁ ၂]ခႏၶာနံ + စိတၱသမု႒ာနာနဥၥရူပါနံ</w:t>
            </w:r>
          </w:p>
        </w:tc>
      </w:tr>
      <w:tr w:rsidR="00580B6C" w:rsidRPr="00C27817" w:rsidTr="00E536BC">
        <w:trPr>
          <w:trHeight w:val="432"/>
        </w:trPr>
        <w:tc>
          <w:tcPr>
            <w:tcW w:w="255" w:type="dxa"/>
            <w:vMerge w:val="restart"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၂</w:t>
            </w:r>
          </w:p>
        </w:tc>
        <w:tc>
          <w:tcPr>
            <w:tcW w:w="705" w:type="dxa"/>
            <w:vMerge w:val="restart"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အကု</w:t>
            </w:r>
          </w:p>
        </w:tc>
        <w:tc>
          <w:tcPr>
            <w:tcW w:w="975" w:type="dxa"/>
            <w:gridSpan w:val="2"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အကု</w:t>
            </w:r>
          </w:p>
        </w:tc>
        <w:tc>
          <w:tcPr>
            <w:tcW w:w="3685" w:type="dxa"/>
            <w:vAlign w:val="center"/>
          </w:tcPr>
          <w:p w:rsidR="00580B6C" w:rsidRPr="00C27817" w:rsidRDefault="00580B6C" w:rsidP="00E536BC">
            <w:pPr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အကုသေလာ [၁ ၃ ၂] ခေႏၶာ</w:t>
            </w:r>
          </w:p>
        </w:tc>
        <w:tc>
          <w:tcPr>
            <w:tcW w:w="3717" w:type="dxa"/>
            <w:vAlign w:val="center"/>
          </w:tcPr>
          <w:p w:rsidR="00580B6C" w:rsidRPr="00C27817" w:rsidRDefault="00580B6C" w:rsidP="00E536BC">
            <w:pPr>
              <w:ind w:right="-4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[၃ ၁ ၂]ခႏၶာနံ</w:t>
            </w:r>
          </w:p>
        </w:tc>
      </w:tr>
      <w:tr w:rsidR="00580B6C" w:rsidRPr="00C27817" w:rsidTr="00E536BC">
        <w:trPr>
          <w:trHeight w:val="432"/>
        </w:trPr>
        <w:tc>
          <w:tcPr>
            <w:tcW w:w="25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70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ဗ်ာ</w:t>
            </w:r>
          </w:p>
        </w:tc>
        <w:tc>
          <w:tcPr>
            <w:tcW w:w="3685" w:type="dxa"/>
            <w:vAlign w:val="center"/>
          </w:tcPr>
          <w:p w:rsidR="00580B6C" w:rsidRPr="00C27817" w:rsidRDefault="00580B6C" w:rsidP="00E536BC">
            <w:pPr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အကုသလာခႏၶာ</w:t>
            </w:r>
          </w:p>
        </w:tc>
        <w:tc>
          <w:tcPr>
            <w:tcW w:w="3717" w:type="dxa"/>
            <w:vAlign w:val="center"/>
          </w:tcPr>
          <w:p w:rsidR="00580B6C" w:rsidRPr="00C27817" w:rsidRDefault="00580B6C" w:rsidP="00E536BC">
            <w:pPr>
              <w:ind w:right="-4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စိတၱသမု႒ာနာနံရူပါနံ</w:t>
            </w:r>
          </w:p>
        </w:tc>
      </w:tr>
      <w:tr w:rsidR="00580B6C" w:rsidRPr="00C27817" w:rsidTr="00E536BC">
        <w:trPr>
          <w:trHeight w:val="432"/>
        </w:trPr>
        <w:tc>
          <w:tcPr>
            <w:tcW w:w="25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70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အကုဗ်ာ</w:t>
            </w:r>
          </w:p>
        </w:tc>
        <w:tc>
          <w:tcPr>
            <w:tcW w:w="3685" w:type="dxa"/>
            <w:vAlign w:val="center"/>
          </w:tcPr>
          <w:p w:rsidR="00580B6C" w:rsidRPr="00C27817" w:rsidRDefault="00580B6C" w:rsidP="00E536BC">
            <w:pPr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အကုသေလာ [၁ ၃ ၂] ခေႏၶာ</w:t>
            </w:r>
          </w:p>
        </w:tc>
        <w:tc>
          <w:tcPr>
            <w:tcW w:w="3717" w:type="dxa"/>
            <w:vAlign w:val="center"/>
          </w:tcPr>
          <w:p w:rsidR="00580B6C" w:rsidRPr="00C27817" w:rsidRDefault="00580B6C" w:rsidP="00E536BC">
            <w:pPr>
              <w:ind w:right="-4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[၃ ၁ ၂]ခႏၶာနံ + စိတၱသမု႒ာနာနဥၥရူပါနံ</w:t>
            </w:r>
          </w:p>
        </w:tc>
      </w:tr>
      <w:tr w:rsidR="00580B6C" w:rsidRPr="00C27817" w:rsidTr="00E536BC">
        <w:trPr>
          <w:cantSplit/>
          <w:trHeight w:val="764"/>
        </w:trPr>
        <w:tc>
          <w:tcPr>
            <w:tcW w:w="255" w:type="dxa"/>
            <w:vMerge w:val="restart"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၃</w:t>
            </w:r>
          </w:p>
        </w:tc>
        <w:tc>
          <w:tcPr>
            <w:tcW w:w="705" w:type="dxa"/>
            <w:vMerge w:val="restart"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ဗ်ာ</w:t>
            </w:r>
          </w:p>
        </w:tc>
        <w:tc>
          <w:tcPr>
            <w:tcW w:w="530" w:type="dxa"/>
            <w:vMerge w:val="restart"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ဗ်ာ</w:t>
            </w:r>
          </w:p>
        </w:tc>
        <w:tc>
          <w:tcPr>
            <w:tcW w:w="445" w:type="dxa"/>
            <w:textDirection w:val="btLr"/>
            <w:vAlign w:val="center"/>
          </w:tcPr>
          <w:p w:rsidR="00580B6C" w:rsidRPr="007E642E" w:rsidRDefault="00580B6C" w:rsidP="00E536BC">
            <w:pPr>
              <w:ind w:left="-21" w:right="261"/>
              <w:jc w:val="center"/>
              <w:rPr>
                <w:rFonts w:ascii="Zawgyi-One" w:hAnsi="Zawgyi-One" w:cs="Zawgyi-One"/>
                <w:color w:val="C00000"/>
                <w:sz w:val="20"/>
                <w:szCs w:val="20"/>
              </w:rPr>
            </w:pPr>
            <w:r w:rsidRPr="007E642E">
              <w:rPr>
                <w:rFonts w:ascii="Zawgyi-One" w:hAnsi="Zawgyi-One" w:cs="Zawgyi-One"/>
                <w:color w:val="C00000"/>
                <w:sz w:val="20"/>
                <w:szCs w:val="20"/>
              </w:rPr>
              <w:t>ပ၀တၱိ</w:t>
            </w:r>
          </w:p>
        </w:tc>
        <w:tc>
          <w:tcPr>
            <w:tcW w:w="3685" w:type="dxa"/>
            <w:vAlign w:val="center"/>
          </w:tcPr>
          <w:p w:rsidR="00580B6C" w:rsidRPr="007E642E" w:rsidRDefault="00580B6C" w:rsidP="00E536BC">
            <w:pPr>
              <w:rPr>
                <w:rFonts w:ascii="Zawgyi-One" w:hAnsi="Zawgyi-One" w:cs="Zawgyi-One"/>
                <w:color w:val="C00000"/>
                <w:sz w:val="20"/>
                <w:szCs w:val="20"/>
              </w:rPr>
            </w:pPr>
            <w:r w:rsidRPr="007E642E">
              <w:rPr>
                <w:rFonts w:ascii="Zawgyi-One" w:hAnsi="Zawgyi-One" w:cs="Zawgyi-One"/>
                <w:color w:val="C00000"/>
                <w:sz w:val="20"/>
                <w:szCs w:val="20"/>
              </w:rPr>
              <w:t>၀ိ..ဗ်ာ /</w:t>
            </w:r>
            <w:r w:rsidRPr="00E76808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ႀကိ..ဗ်ာကေတာ </w:t>
            </w:r>
            <w:r w:rsidRPr="007E642E">
              <w:rPr>
                <w:rFonts w:ascii="Zawgyi-One" w:hAnsi="Zawgyi-One" w:cs="Zawgyi-One"/>
                <w:color w:val="C00000"/>
                <w:sz w:val="20"/>
                <w:szCs w:val="20"/>
              </w:rPr>
              <w:t>[၁ ၃ ၂] ခေႏၶာ</w:t>
            </w:r>
          </w:p>
        </w:tc>
        <w:tc>
          <w:tcPr>
            <w:tcW w:w="3717" w:type="dxa"/>
            <w:vAlign w:val="center"/>
          </w:tcPr>
          <w:p w:rsidR="00580B6C" w:rsidRPr="007E642E" w:rsidRDefault="00580B6C" w:rsidP="00E536BC">
            <w:pPr>
              <w:ind w:right="-4"/>
              <w:rPr>
                <w:rFonts w:ascii="Zawgyi-One" w:hAnsi="Zawgyi-One" w:cs="Zawgyi-One"/>
                <w:color w:val="C00000"/>
                <w:sz w:val="20"/>
                <w:szCs w:val="20"/>
              </w:rPr>
            </w:pPr>
            <w:r w:rsidRPr="007E642E">
              <w:rPr>
                <w:rFonts w:ascii="Zawgyi-One" w:hAnsi="Zawgyi-One" w:cs="Zawgyi-One"/>
                <w:color w:val="C00000"/>
                <w:sz w:val="20"/>
                <w:szCs w:val="20"/>
              </w:rPr>
              <w:t>[၃ ၁ ၂] ခႏၶာနံ + စိတၱသမု႒ာနာနဥၥရူပါနံ</w:t>
            </w:r>
          </w:p>
        </w:tc>
      </w:tr>
      <w:tr w:rsidR="00580B6C" w:rsidRPr="00C27817" w:rsidTr="00E536BC">
        <w:trPr>
          <w:trHeight w:val="432"/>
        </w:trPr>
        <w:tc>
          <w:tcPr>
            <w:tcW w:w="25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70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45" w:type="dxa"/>
            <w:vMerge w:val="restart"/>
            <w:textDirection w:val="btLr"/>
            <w:vAlign w:val="center"/>
          </w:tcPr>
          <w:p w:rsidR="00580B6C" w:rsidRPr="007E642E" w:rsidRDefault="00580B6C" w:rsidP="00E536BC">
            <w:pPr>
              <w:ind w:left="113" w:right="113"/>
              <w:jc w:val="center"/>
              <w:rPr>
                <w:rFonts w:ascii="Zawgyi-One" w:hAnsi="Zawgyi-One" w:cs="Zawgyi-One"/>
                <w:color w:val="C00000"/>
                <w:sz w:val="20"/>
                <w:szCs w:val="20"/>
              </w:rPr>
            </w:pPr>
            <w:r w:rsidRPr="007E642E">
              <w:rPr>
                <w:rFonts w:ascii="Zawgyi-One" w:hAnsi="Zawgyi-One" w:cs="Zawgyi-One"/>
                <w:color w:val="C00000"/>
                <w:sz w:val="20"/>
                <w:szCs w:val="20"/>
              </w:rPr>
              <w:t>ပဋိ</w:t>
            </w:r>
            <w:r>
              <w:rPr>
                <w:rFonts w:ascii="Zawgyi-One" w:hAnsi="Zawgyi-One" w:cs="Zawgyi-One"/>
                <w:color w:val="C00000"/>
                <w:sz w:val="20"/>
                <w:szCs w:val="20"/>
              </w:rPr>
              <w:t>သေႏၶ</w:t>
            </w:r>
          </w:p>
        </w:tc>
        <w:tc>
          <w:tcPr>
            <w:tcW w:w="3685" w:type="dxa"/>
            <w:vAlign w:val="center"/>
          </w:tcPr>
          <w:p w:rsidR="00580B6C" w:rsidRPr="007E642E" w:rsidRDefault="00580B6C" w:rsidP="00E536BC">
            <w:pPr>
              <w:rPr>
                <w:rFonts w:ascii="Zawgyi-One" w:hAnsi="Zawgyi-One" w:cs="Zawgyi-One"/>
                <w:color w:val="C00000"/>
                <w:sz w:val="20"/>
                <w:szCs w:val="20"/>
              </w:rPr>
            </w:pPr>
            <w:r w:rsidRPr="007E642E">
              <w:rPr>
                <w:rFonts w:ascii="Zawgyi-One" w:hAnsi="Zawgyi-One" w:cs="Zawgyi-One"/>
                <w:color w:val="C00000"/>
                <w:sz w:val="20"/>
                <w:szCs w:val="20"/>
              </w:rPr>
              <w:t>ပဋိသႏၶိကၡေဏ ၀ိ..ဗ်ာကေတာ [၁ ၃ ၂] ခေႏၶာ</w:t>
            </w:r>
          </w:p>
        </w:tc>
        <w:tc>
          <w:tcPr>
            <w:tcW w:w="3717" w:type="dxa"/>
            <w:vAlign w:val="center"/>
          </w:tcPr>
          <w:p w:rsidR="00580B6C" w:rsidRPr="007E642E" w:rsidRDefault="00580B6C" w:rsidP="00E536BC">
            <w:pPr>
              <w:ind w:right="-4"/>
              <w:rPr>
                <w:rFonts w:ascii="Zawgyi-One" w:hAnsi="Zawgyi-One" w:cs="Zawgyi-One"/>
                <w:color w:val="C00000"/>
                <w:sz w:val="20"/>
                <w:szCs w:val="20"/>
              </w:rPr>
            </w:pPr>
            <w:r w:rsidRPr="007E642E">
              <w:rPr>
                <w:rFonts w:ascii="Zawgyi-One" w:hAnsi="Zawgyi-One" w:cs="Zawgyi-One"/>
                <w:color w:val="C00000"/>
                <w:sz w:val="20"/>
                <w:szCs w:val="20"/>
              </w:rPr>
              <w:t>[၃ ၁ ၂] ခႏၶာနံ + ကဋတၱာစရူပါနံ</w:t>
            </w:r>
          </w:p>
        </w:tc>
      </w:tr>
      <w:tr w:rsidR="00580B6C" w:rsidRPr="00C27817" w:rsidTr="00E536BC">
        <w:trPr>
          <w:trHeight w:val="432"/>
        </w:trPr>
        <w:tc>
          <w:tcPr>
            <w:tcW w:w="25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70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45" w:type="dxa"/>
            <w:vMerge/>
            <w:vAlign w:val="center"/>
          </w:tcPr>
          <w:p w:rsidR="00580B6C" w:rsidRPr="007E642E" w:rsidRDefault="00580B6C" w:rsidP="00E536BC">
            <w:pPr>
              <w:jc w:val="center"/>
              <w:rPr>
                <w:rFonts w:ascii="Zawgyi-One" w:hAnsi="Zawgyi-One" w:cs="Zawgyi-One"/>
                <w:color w:val="C00000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580B6C" w:rsidRPr="007E642E" w:rsidRDefault="00580B6C" w:rsidP="00E536BC">
            <w:pPr>
              <w:rPr>
                <w:rFonts w:ascii="Zawgyi-One" w:hAnsi="Zawgyi-One" w:cs="Zawgyi-One"/>
                <w:color w:val="C00000"/>
                <w:sz w:val="20"/>
                <w:szCs w:val="20"/>
              </w:rPr>
            </w:pPr>
            <w:r w:rsidRPr="007E642E">
              <w:rPr>
                <w:rFonts w:ascii="Zawgyi-One" w:hAnsi="Zawgyi-One" w:cs="Zawgyi-One"/>
                <w:color w:val="C00000"/>
                <w:sz w:val="20"/>
                <w:szCs w:val="20"/>
              </w:rPr>
              <w:t>ခႏၶာ</w:t>
            </w:r>
          </w:p>
        </w:tc>
        <w:tc>
          <w:tcPr>
            <w:tcW w:w="3717" w:type="dxa"/>
            <w:vAlign w:val="center"/>
          </w:tcPr>
          <w:p w:rsidR="00580B6C" w:rsidRPr="007E642E" w:rsidRDefault="00580B6C" w:rsidP="00E536BC">
            <w:pPr>
              <w:ind w:right="-4"/>
              <w:rPr>
                <w:rFonts w:ascii="Zawgyi-One" w:hAnsi="Zawgyi-One" w:cs="Zawgyi-One"/>
                <w:color w:val="C00000"/>
                <w:sz w:val="20"/>
                <w:szCs w:val="20"/>
              </w:rPr>
            </w:pPr>
            <w:r w:rsidRPr="007E642E">
              <w:rPr>
                <w:rFonts w:ascii="Zawgyi-One" w:hAnsi="Zawgyi-One" w:cs="Zawgyi-One"/>
                <w:color w:val="C00000"/>
                <w:sz w:val="20"/>
                <w:szCs w:val="20"/>
              </w:rPr>
              <w:t>၀တၳဳႆ</w:t>
            </w:r>
          </w:p>
        </w:tc>
      </w:tr>
      <w:tr w:rsidR="00580B6C" w:rsidRPr="00C27817" w:rsidTr="00E536BC">
        <w:trPr>
          <w:trHeight w:val="432"/>
        </w:trPr>
        <w:tc>
          <w:tcPr>
            <w:tcW w:w="25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70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4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580B6C" w:rsidRPr="00C27817" w:rsidRDefault="00580B6C" w:rsidP="00E536BC">
            <w:pPr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၀တၳဳ</w:t>
            </w:r>
          </w:p>
        </w:tc>
        <w:tc>
          <w:tcPr>
            <w:tcW w:w="3717" w:type="dxa"/>
            <w:vAlign w:val="center"/>
          </w:tcPr>
          <w:p w:rsidR="00580B6C" w:rsidRPr="00C27817" w:rsidRDefault="00580B6C" w:rsidP="00E536BC">
            <w:pPr>
              <w:ind w:right="-4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ခႏၶာနံ</w:t>
            </w:r>
          </w:p>
        </w:tc>
      </w:tr>
      <w:tr w:rsidR="00580B6C" w:rsidRPr="00C27817" w:rsidTr="00E536BC">
        <w:trPr>
          <w:trHeight w:val="432"/>
        </w:trPr>
        <w:tc>
          <w:tcPr>
            <w:tcW w:w="25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70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45" w:type="dxa"/>
            <w:vMerge w:val="restart"/>
            <w:textDirection w:val="btLr"/>
            <w:vAlign w:val="center"/>
          </w:tcPr>
          <w:p w:rsidR="00580B6C" w:rsidRPr="00C27817" w:rsidRDefault="00580B6C" w:rsidP="00E536BC">
            <w:pPr>
              <w:ind w:left="113" w:right="113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ရုပ္သက္သက္</w:t>
            </w:r>
          </w:p>
        </w:tc>
        <w:tc>
          <w:tcPr>
            <w:tcW w:w="3685" w:type="dxa"/>
            <w:vAlign w:val="center"/>
          </w:tcPr>
          <w:p w:rsidR="00580B6C" w:rsidRPr="00C27817" w:rsidRDefault="00580B6C" w:rsidP="00E536BC">
            <w:pPr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 xml:space="preserve">[၁ ၃ ၂] </w:t>
            </w:r>
            <w:r w:rsidRPr="00C27817">
              <w:rPr>
                <w:rFonts w:ascii="Zawgyi-One" w:hAnsi="Zawgyi-One" w:cs="Zawgyi-One"/>
                <w:b/>
                <w:sz w:val="20"/>
                <w:szCs w:val="20"/>
              </w:rPr>
              <w:t>မဟာဘူတံ</w:t>
            </w:r>
          </w:p>
        </w:tc>
        <w:tc>
          <w:tcPr>
            <w:tcW w:w="3717" w:type="dxa"/>
            <w:vAlign w:val="center"/>
          </w:tcPr>
          <w:p w:rsidR="00580B6C" w:rsidRPr="00C27817" w:rsidRDefault="00580B6C" w:rsidP="00E536BC">
            <w:pPr>
              <w:ind w:right="-4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[၃ ၁ ၂] မဟာဘူတာနံ</w:t>
            </w:r>
          </w:p>
        </w:tc>
      </w:tr>
      <w:tr w:rsidR="00580B6C" w:rsidRPr="00C27817" w:rsidTr="00E536BC">
        <w:trPr>
          <w:trHeight w:val="432"/>
        </w:trPr>
        <w:tc>
          <w:tcPr>
            <w:tcW w:w="25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70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4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580B6C" w:rsidRPr="00C27817" w:rsidRDefault="00580B6C" w:rsidP="00E536BC">
            <w:pPr>
              <w:rPr>
                <w:rFonts w:ascii="Zawgyi-One" w:hAnsi="Zawgyi-One" w:cs="Zawgyi-One"/>
                <w:i/>
                <w:color w:val="000000" w:themeColor="text1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i/>
                <w:color w:val="000000" w:themeColor="text1"/>
                <w:sz w:val="20"/>
                <w:szCs w:val="20"/>
              </w:rPr>
              <w:t>မဟာဘူတာ</w:t>
            </w:r>
          </w:p>
        </w:tc>
        <w:tc>
          <w:tcPr>
            <w:tcW w:w="3717" w:type="dxa"/>
            <w:vAlign w:val="center"/>
          </w:tcPr>
          <w:p w:rsidR="00580B6C" w:rsidRPr="00FD5293" w:rsidRDefault="00580B6C" w:rsidP="00E536BC">
            <w:pPr>
              <w:ind w:right="-4"/>
              <w:rPr>
                <w:rFonts w:ascii="Zawgyi-One" w:hAnsi="Zawgyi-One" w:cs="Zawgyi-One"/>
                <w:i/>
                <w:color w:val="0000FF"/>
                <w:sz w:val="20"/>
                <w:szCs w:val="20"/>
              </w:rPr>
            </w:pPr>
            <w:r w:rsidRPr="00FD5293">
              <w:rPr>
                <w:rFonts w:ascii="Zawgyi-One" w:hAnsi="Zawgyi-One" w:cs="Zawgyi-One"/>
                <w:i/>
                <w:color w:val="0000FF"/>
                <w:sz w:val="20"/>
                <w:szCs w:val="20"/>
              </w:rPr>
              <w:t>စိတၱသမု႒ာနာနံရူပါနံ ကဋတၱာရူပါနံ ဥပါဒါရူပါနံ</w:t>
            </w:r>
          </w:p>
        </w:tc>
      </w:tr>
      <w:tr w:rsidR="00580B6C" w:rsidRPr="00C27817" w:rsidTr="00E536BC">
        <w:trPr>
          <w:trHeight w:val="432"/>
        </w:trPr>
        <w:tc>
          <w:tcPr>
            <w:tcW w:w="25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70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4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580B6C" w:rsidRPr="00C27817" w:rsidRDefault="00580B6C" w:rsidP="00E536BC">
            <w:pPr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b/>
                <w:sz w:val="20"/>
                <w:szCs w:val="20"/>
              </w:rPr>
              <w:t>ဗာဟိရံ</w:t>
            </w:r>
            <w:r w:rsidRPr="00C27817">
              <w:rPr>
                <w:rFonts w:ascii="Zawgyi-One" w:hAnsi="Zawgyi-One" w:cs="Zawgyi-One"/>
                <w:sz w:val="20"/>
                <w:szCs w:val="20"/>
              </w:rPr>
              <w:t xml:space="preserve"> [၁ ၃ ၂] မဟာဘူတံ</w:t>
            </w:r>
          </w:p>
        </w:tc>
        <w:tc>
          <w:tcPr>
            <w:tcW w:w="3717" w:type="dxa"/>
            <w:vAlign w:val="center"/>
          </w:tcPr>
          <w:p w:rsidR="00580B6C" w:rsidRPr="00C27817" w:rsidRDefault="00580B6C" w:rsidP="00E536BC">
            <w:pPr>
              <w:ind w:right="-4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[၃ ၁ ၂] မဟာဘူတာနံ</w:t>
            </w:r>
          </w:p>
        </w:tc>
      </w:tr>
      <w:tr w:rsidR="00580B6C" w:rsidRPr="00C27817" w:rsidTr="00E536BC">
        <w:trPr>
          <w:trHeight w:val="432"/>
        </w:trPr>
        <w:tc>
          <w:tcPr>
            <w:tcW w:w="25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70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4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580B6C" w:rsidRPr="00C27817" w:rsidRDefault="00580B6C" w:rsidP="00E536BC">
            <w:pPr>
              <w:rPr>
                <w:rFonts w:ascii="Zawgyi-One" w:hAnsi="Zawgyi-One" w:cs="Zawgyi-One"/>
                <w:i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i/>
                <w:sz w:val="20"/>
                <w:szCs w:val="20"/>
              </w:rPr>
              <w:t>မဟာဘူတာ</w:t>
            </w:r>
          </w:p>
        </w:tc>
        <w:tc>
          <w:tcPr>
            <w:tcW w:w="3717" w:type="dxa"/>
            <w:vAlign w:val="center"/>
          </w:tcPr>
          <w:p w:rsidR="00580B6C" w:rsidRPr="00FD5293" w:rsidRDefault="00580B6C" w:rsidP="00E536BC">
            <w:pPr>
              <w:ind w:right="-4"/>
              <w:rPr>
                <w:rFonts w:ascii="Zawgyi-One" w:hAnsi="Zawgyi-One" w:cs="Zawgyi-One"/>
                <w:i/>
                <w:color w:val="0000FF"/>
                <w:sz w:val="20"/>
                <w:szCs w:val="20"/>
              </w:rPr>
            </w:pPr>
            <w:r w:rsidRPr="00FD5293">
              <w:rPr>
                <w:rFonts w:ascii="Zawgyi-One" w:hAnsi="Zawgyi-One" w:cs="Zawgyi-One"/>
                <w:i/>
                <w:color w:val="0000FF"/>
                <w:sz w:val="20"/>
                <w:szCs w:val="20"/>
              </w:rPr>
              <w:t>ဥပါဒါရူပါနံ</w:t>
            </w:r>
          </w:p>
        </w:tc>
      </w:tr>
      <w:tr w:rsidR="00580B6C" w:rsidRPr="00C27817" w:rsidTr="00E536BC">
        <w:trPr>
          <w:trHeight w:val="432"/>
        </w:trPr>
        <w:tc>
          <w:tcPr>
            <w:tcW w:w="25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70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4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580B6C" w:rsidRPr="00C27817" w:rsidRDefault="00580B6C" w:rsidP="00E536BC">
            <w:pPr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b/>
                <w:sz w:val="20"/>
                <w:szCs w:val="20"/>
              </w:rPr>
              <w:t xml:space="preserve">အာဟာရသမု႒ာနံ </w:t>
            </w:r>
            <w:r w:rsidRPr="00C27817">
              <w:rPr>
                <w:rFonts w:ascii="Zawgyi-One" w:hAnsi="Zawgyi-One" w:cs="Zawgyi-One"/>
                <w:sz w:val="20"/>
                <w:szCs w:val="20"/>
              </w:rPr>
              <w:t>[၁ ၃ ၂] မဟာဘူတံ</w:t>
            </w:r>
          </w:p>
        </w:tc>
        <w:tc>
          <w:tcPr>
            <w:tcW w:w="3717" w:type="dxa"/>
            <w:vAlign w:val="center"/>
          </w:tcPr>
          <w:p w:rsidR="00580B6C" w:rsidRPr="00C27817" w:rsidRDefault="00580B6C" w:rsidP="00E536BC">
            <w:pPr>
              <w:ind w:right="-4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[၃ ၁ ၂] မဟာဘူတာနံ</w:t>
            </w:r>
          </w:p>
        </w:tc>
      </w:tr>
      <w:tr w:rsidR="00580B6C" w:rsidRPr="00C27817" w:rsidTr="00E536BC">
        <w:trPr>
          <w:trHeight w:val="432"/>
        </w:trPr>
        <w:tc>
          <w:tcPr>
            <w:tcW w:w="25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70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4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580B6C" w:rsidRPr="00C27817" w:rsidRDefault="00580B6C" w:rsidP="00E536BC">
            <w:pPr>
              <w:rPr>
                <w:rFonts w:ascii="Zawgyi-One" w:hAnsi="Zawgyi-One" w:cs="Zawgyi-One"/>
                <w:i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i/>
                <w:sz w:val="20"/>
                <w:szCs w:val="20"/>
              </w:rPr>
              <w:t>မဟာဘူတာ</w:t>
            </w:r>
          </w:p>
        </w:tc>
        <w:tc>
          <w:tcPr>
            <w:tcW w:w="3717" w:type="dxa"/>
            <w:vAlign w:val="center"/>
          </w:tcPr>
          <w:p w:rsidR="00580B6C" w:rsidRPr="00C27817" w:rsidRDefault="00580B6C" w:rsidP="00E536BC">
            <w:pPr>
              <w:ind w:right="-4"/>
              <w:rPr>
                <w:rFonts w:ascii="Zawgyi-One" w:hAnsi="Zawgyi-One" w:cs="Zawgyi-One"/>
                <w:i/>
                <w:sz w:val="20"/>
                <w:szCs w:val="20"/>
              </w:rPr>
            </w:pPr>
            <w:r w:rsidRPr="00FD5293">
              <w:rPr>
                <w:rFonts w:ascii="Zawgyi-One" w:hAnsi="Zawgyi-One" w:cs="Zawgyi-One"/>
                <w:i/>
                <w:color w:val="0000FF"/>
                <w:sz w:val="20"/>
                <w:szCs w:val="20"/>
              </w:rPr>
              <w:t>ဥပါဒါရူပါနံ</w:t>
            </w:r>
          </w:p>
        </w:tc>
      </w:tr>
      <w:tr w:rsidR="00580B6C" w:rsidRPr="00C27817" w:rsidTr="00E536BC">
        <w:trPr>
          <w:trHeight w:val="432"/>
        </w:trPr>
        <w:tc>
          <w:tcPr>
            <w:tcW w:w="25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70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4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580B6C" w:rsidRPr="00C27817" w:rsidRDefault="00580B6C" w:rsidP="00E536BC">
            <w:pPr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b/>
                <w:sz w:val="20"/>
                <w:szCs w:val="20"/>
              </w:rPr>
              <w:t xml:space="preserve">ဥတုသမု႒ာနံ </w:t>
            </w:r>
            <w:r w:rsidRPr="00C27817">
              <w:rPr>
                <w:rFonts w:ascii="Zawgyi-One" w:hAnsi="Zawgyi-One" w:cs="Zawgyi-One"/>
                <w:sz w:val="20"/>
                <w:szCs w:val="20"/>
              </w:rPr>
              <w:t>[၁ ၃ ၂] မဟာဘူတံ</w:t>
            </w:r>
          </w:p>
        </w:tc>
        <w:tc>
          <w:tcPr>
            <w:tcW w:w="3717" w:type="dxa"/>
            <w:vAlign w:val="center"/>
          </w:tcPr>
          <w:p w:rsidR="00580B6C" w:rsidRPr="00C27817" w:rsidRDefault="00580B6C" w:rsidP="00E536BC">
            <w:pPr>
              <w:ind w:right="-4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[၃ ၁ ၂] မဟာဘူတာနံ</w:t>
            </w:r>
          </w:p>
        </w:tc>
      </w:tr>
      <w:tr w:rsidR="00580B6C" w:rsidRPr="00C27817" w:rsidTr="00E536BC">
        <w:trPr>
          <w:trHeight w:val="432"/>
        </w:trPr>
        <w:tc>
          <w:tcPr>
            <w:tcW w:w="25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70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4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580B6C" w:rsidRPr="00C27817" w:rsidRDefault="00580B6C" w:rsidP="00E536BC">
            <w:pPr>
              <w:rPr>
                <w:rFonts w:ascii="Zawgyi-One" w:hAnsi="Zawgyi-One" w:cs="Zawgyi-One"/>
                <w:i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i/>
                <w:sz w:val="20"/>
                <w:szCs w:val="20"/>
              </w:rPr>
              <w:t>မဟာဘူတာ</w:t>
            </w:r>
          </w:p>
        </w:tc>
        <w:tc>
          <w:tcPr>
            <w:tcW w:w="3717" w:type="dxa"/>
            <w:vAlign w:val="center"/>
          </w:tcPr>
          <w:p w:rsidR="00580B6C" w:rsidRPr="00C27817" w:rsidRDefault="00580B6C" w:rsidP="00E536BC">
            <w:pPr>
              <w:ind w:right="-4"/>
              <w:rPr>
                <w:rFonts w:ascii="Zawgyi-One" w:hAnsi="Zawgyi-One" w:cs="Zawgyi-One"/>
                <w:i/>
                <w:sz w:val="20"/>
                <w:szCs w:val="20"/>
              </w:rPr>
            </w:pPr>
            <w:r w:rsidRPr="00FD5293">
              <w:rPr>
                <w:rFonts w:ascii="Zawgyi-One" w:hAnsi="Zawgyi-One" w:cs="Zawgyi-One"/>
                <w:i/>
                <w:color w:val="0000FF"/>
                <w:sz w:val="20"/>
                <w:szCs w:val="20"/>
              </w:rPr>
              <w:t>ဥပါဒါရူပါနံ</w:t>
            </w:r>
          </w:p>
        </w:tc>
      </w:tr>
      <w:tr w:rsidR="00580B6C" w:rsidRPr="00C27817" w:rsidTr="00E536BC">
        <w:trPr>
          <w:trHeight w:val="432"/>
        </w:trPr>
        <w:tc>
          <w:tcPr>
            <w:tcW w:w="25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70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4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580B6C" w:rsidRPr="00C27817" w:rsidRDefault="00580B6C" w:rsidP="00E536BC">
            <w:pPr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b/>
                <w:sz w:val="20"/>
                <w:szCs w:val="20"/>
              </w:rPr>
              <w:t xml:space="preserve">အသညသတၱာနံ </w:t>
            </w:r>
            <w:r w:rsidRPr="00C27817">
              <w:rPr>
                <w:rFonts w:ascii="Zawgyi-One" w:hAnsi="Zawgyi-One" w:cs="Zawgyi-One"/>
                <w:sz w:val="20"/>
                <w:szCs w:val="20"/>
              </w:rPr>
              <w:t>[၁ ၃ ၂] မဟာဘူတံ</w:t>
            </w:r>
          </w:p>
        </w:tc>
        <w:tc>
          <w:tcPr>
            <w:tcW w:w="3717" w:type="dxa"/>
            <w:vAlign w:val="center"/>
          </w:tcPr>
          <w:p w:rsidR="00580B6C" w:rsidRPr="00C27817" w:rsidRDefault="00580B6C" w:rsidP="00E536BC">
            <w:pPr>
              <w:ind w:right="-4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[၃ ၁ ၂] မဟာဘူတာနံ</w:t>
            </w:r>
          </w:p>
        </w:tc>
      </w:tr>
      <w:tr w:rsidR="00580B6C" w:rsidRPr="00C27817" w:rsidTr="00E536BC">
        <w:trPr>
          <w:trHeight w:val="432"/>
        </w:trPr>
        <w:tc>
          <w:tcPr>
            <w:tcW w:w="25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70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45" w:type="dxa"/>
            <w:vMerge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580B6C" w:rsidRPr="00C27817" w:rsidRDefault="00580B6C" w:rsidP="00E536BC">
            <w:pPr>
              <w:rPr>
                <w:rFonts w:ascii="Zawgyi-One" w:hAnsi="Zawgyi-One" w:cs="Zawgyi-One"/>
                <w:i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i/>
                <w:sz w:val="20"/>
                <w:szCs w:val="20"/>
              </w:rPr>
              <w:t>မဟာဘူတာ</w:t>
            </w:r>
          </w:p>
        </w:tc>
        <w:tc>
          <w:tcPr>
            <w:tcW w:w="3717" w:type="dxa"/>
            <w:vAlign w:val="center"/>
          </w:tcPr>
          <w:p w:rsidR="00580B6C" w:rsidRPr="00FD5293" w:rsidRDefault="00580B6C" w:rsidP="00E536BC">
            <w:pPr>
              <w:ind w:right="-4"/>
              <w:rPr>
                <w:rFonts w:ascii="Zawgyi-One" w:hAnsi="Zawgyi-One" w:cs="Zawgyi-One"/>
                <w:i/>
                <w:color w:val="0000FF"/>
                <w:sz w:val="20"/>
                <w:szCs w:val="20"/>
              </w:rPr>
            </w:pPr>
            <w:r w:rsidRPr="00FD5293">
              <w:rPr>
                <w:rFonts w:ascii="Zawgyi-One" w:hAnsi="Zawgyi-One" w:cs="Zawgyi-One"/>
                <w:b/>
                <w:i/>
                <w:color w:val="0000FF"/>
                <w:sz w:val="20"/>
                <w:szCs w:val="20"/>
              </w:rPr>
              <w:t>ကဋတၱာရူပါနံ</w:t>
            </w:r>
            <w:r w:rsidRPr="00FD5293">
              <w:rPr>
                <w:rFonts w:ascii="Zawgyi-One" w:hAnsi="Zawgyi-One" w:cs="Zawgyi-One"/>
                <w:i/>
                <w:color w:val="0000FF"/>
                <w:sz w:val="20"/>
                <w:szCs w:val="20"/>
              </w:rPr>
              <w:t xml:space="preserve"> ဥပါဒါရူပါနံ</w:t>
            </w:r>
          </w:p>
        </w:tc>
      </w:tr>
      <w:tr w:rsidR="00580B6C" w:rsidRPr="00C27817" w:rsidTr="00E536BC">
        <w:trPr>
          <w:trHeight w:val="432"/>
        </w:trPr>
        <w:tc>
          <w:tcPr>
            <w:tcW w:w="255" w:type="dxa"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၄</w:t>
            </w:r>
          </w:p>
        </w:tc>
        <w:tc>
          <w:tcPr>
            <w:tcW w:w="705" w:type="dxa"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ကုဗ်ာ</w:t>
            </w:r>
          </w:p>
        </w:tc>
        <w:tc>
          <w:tcPr>
            <w:tcW w:w="975" w:type="dxa"/>
            <w:gridSpan w:val="2"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ဗ်ာ</w:t>
            </w:r>
          </w:p>
        </w:tc>
        <w:tc>
          <w:tcPr>
            <w:tcW w:w="3685" w:type="dxa"/>
            <w:vAlign w:val="center"/>
          </w:tcPr>
          <w:p w:rsidR="00580B6C" w:rsidRPr="00C27817" w:rsidRDefault="00580B6C" w:rsidP="00E536BC">
            <w:pPr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ကုသလာခႏၶာ စ မဟာဘူတာ စ</w:t>
            </w:r>
          </w:p>
        </w:tc>
        <w:tc>
          <w:tcPr>
            <w:tcW w:w="3717" w:type="dxa"/>
            <w:vAlign w:val="center"/>
          </w:tcPr>
          <w:p w:rsidR="00580B6C" w:rsidRPr="00C27817" w:rsidRDefault="00580B6C" w:rsidP="00E536BC">
            <w:pPr>
              <w:ind w:right="-4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စိတၱသမု႒ာနာနံရူပါနံ</w:t>
            </w:r>
          </w:p>
        </w:tc>
      </w:tr>
      <w:tr w:rsidR="00580B6C" w:rsidRPr="00C27817" w:rsidTr="00E536BC">
        <w:trPr>
          <w:trHeight w:val="432"/>
        </w:trPr>
        <w:tc>
          <w:tcPr>
            <w:tcW w:w="255" w:type="dxa"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၅</w:t>
            </w:r>
          </w:p>
        </w:tc>
        <w:tc>
          <w:tcPr>
            <w:tcW w:w="705" w:type="dxa"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C27817">
              <w:rPr>
                <w:rFonts w:ascii="Zawgyi-One" w:hAnsi="Zawgyi-One" w:cs="Zawgyi-One"/>
                <w:sz w:val="18"/>
                <w:szCs w:val="18"/>
              </w:rPr>
              <w:t>အကုဗ်ာ</w:t>
            </w:r>
          </w:p>
        </w:tc>
        <w:tc>
          <w:tcPr>
            <w:tcW w:w="975" w:type="dxa"/>
            <w:gridSpan w:val="2"/>
            <w:vAlign w:val="center"/>
          </w:tcPr>
          <w:p w:rsidR="00580B6C" w:rsidRPr="00C27817" w:rsidRDefault="00580B6C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ဗ်ာ</w:t>
            </w:r>
          </w:p>
        </w:tc>
        <w:tc>
          <w:tcPr>
            <w:tcW w:w="3685" w:type="dxa"/>
            <w:vAlign w:val="center"/>
          </w:tcPr>
          <w:p w:rsidR="00580B6C" w:rsidRPr="00C27817" w:rsidRDefault="00580B6C" w:rsidP="00E536BC">
            <w:pPr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အကုသလာခႏၶာ စ မဟာဘူတာ စ</w:t>
            </w:r>
          </w:p>
        </w:tc>
        <w:tc>
          <w:tcPr>
            <w:tcW w:w="3717" w:type="dxa"/>
            <w:vAlign w:val="center"/>
          </w:tcPr>
          <w:p w:rsidR="00580B6C" w:rsidRPr="00C27817" w:rsidRDefault="00580B6C" w:rsidP="00E536BC">
            <w:pPr>
              <w:ind w:right="-4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စိတၱသမု႒ာနာနံရူပါနံ</w:t>
            </w:r>
          </w:p>
        </w:tc>
      </w:tr>
    </w:tbl>
    <w:p w:rsidR="00580B6C" w:rsidRDefault="00580B6C" w:rsidP="00580B6C">
      <w:pPr>
        <w:ind w:firstLine="270"/>
        <w:rPr>
          <w:rFonts w:ascii="Zawgyi-One" w:hAnsi="Zawgyi-One" w:cs="Zawgyi-One"/>
        </w:rPr>
      </w:pPr>
      <w:r>
        <w:rPr>
          <w:rFonts w:ascii="Zawgyi-One" w:hAnsi="Zawgyi-One" w:cs="Zawgyi-One"/>
        </w:rPr>
        <w:t xml:space="preserve">အနီေရာင္ပါဠိေတာ္မ်ားသည္ ၀ိပါကပစၥည္းျဖစ္ပါသည္။ </w:t>
      </w:r>
    </w:p>
    <w:p w:rsidR="00580B6C" w:rsidRDefault="00580B6C" w:rsidP="00E05F98">
      <w:pPr>
        <w:ind w:right="-45"/>
        <w:jc w:val="center"/>
        <w:rPr>
          <w:rFonts w:ascii="Zawgyi-One" w:hAnsi="Zawgyi-One" w:cs="Zawgyi-One"/>
          <w:b/>
          <w:sz w:val="28"/>
        </w:rPr>
      </w:pPr>
    </w:p>
    <w:p w:rsidR="00A53BE4" w:rsidRDefault="00A53BE4" w:rsidP="00E05F98">
      <w:pPr>
        <w:ind w:right="-45"/>
        <w:jc w:val="center"/>
        <w:rPr>
          <w:rFonts w:ascii="Zawgyi-One" w:hAnsi="Zawgyi-One" w:cs="Zawgyi-One"/>
          <w:b/>
          <w:sz w:val="28"/>
        </w:rPr>
        <w:sectPr w:rsidR="00A53BE4" w:rsidSect="00E05F98">
          <w:pgSz w:w="11907" w:h="16839" w:code="9"/>
          <w:pgMar w:top="1152" w:right="1152" w:bottom="1152" w:left="1440" w:header="720" w:footer="720" w:gutter="0"/>
          <w:cols w:space="720"/>
          <w:docGrid w:linePitch="360"/>
        </w:sectPr>
      </w:pPr>
    </w:p>
    <w:p w:rsidR="00A53BE4" w:rsidRDefault="00A53BE4" w:rsidP="00E05F98">
      <w:pPr>
        <w:ind w:right="-45"/>
        <w:jc w:val="center"/>
        <w:rPr>
          <w:rFonts w:ascii="Zawgyi-One" w:hAnsi="Zawgyi-One" w:cs="Zawgyi-One"/>
          <w:b/>
          <w:sz w:val="28"/>
        </w:rPr>
      </w:pPr>
      <w:r w:rsidRPr="00A53BE4">
        <w:rPr>
          <w:rFonts w:ascii="Zawgyi-One" w:hAnsi="Zawgyi-One" w:cs="Zawgyi-One"/>
          <w:b/>
          <w:sz w:val="28"/>
        </w:rPr>
        <w:lastRenderedPageBreak/>
        <w:drawing>
          <wp:inline distT="0" distB="0" distL="0" distR="0">
            <wp:extent cx="6153150" cy="6598358"/>
            <wp:effectExtent l="19050" t="0" r="0" b="0"/>
            <wp:docPr id="2" name="Picture 1" descr="E:\00-Phatan\Pyinya vara\thanpayut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00-Phatan\Pyinya vara\thanpayut-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6598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BE4" w:rsidRDefault="00A53BE4" w:rsidP="00E05F98">
      <w:pPr>
        <w:ind w:right="-45"/>
        <w:jc w:val="center"/>
        <w:rPr>
          <w:rFonts w:ascii="Zawgyi-One" w:hAnsi="Zawgyi-One" w:cs="Zawgyi-One"/>
          <w:b/>
          <w:sz w:val="28"/>
        </w:rPr>
      </w:pPr>
    </w:p>
    <w:p w:rsidR="00A53BE4" w:rsidRDefault="00A53BE4" w:rsidP="00E05F98">
      <w:pPr>
        <w:ind w:right="-45"/>
        <w:jc w:val="center"/>
        <w:rPr>
          <w:rFonts w:ascii="Zawgyi-One" w:hAnsi="Zawgyi-One" w:cs="Zawgyi-One"/>
          <w:b/>
          <w:sz w:val="28"/>
        </w:rPr>
        <w:sectPr w:rsidR="00A53BE4" w:rsidSect="00E05F98">
          <w:pgSz w:w="11907" w:h="16839" w:code="9"/>
          <w:pgMar w:top="1152" w:right="1152" w:bottom="1152" w:left="1440" w:header="720" w:footer="720" w:gutter="0"/>
          <w:cols w:space="720"/>
          <w:docGrid w:linePitch="360"/>
        </w:sectPr>
      </w:pPr>
    </w:p>
    <w:p w:rsidR="00A53BE4" w:rsidRDefault="00A53BE4" w:rsidP="00A53BE4">
      <w:pPr>
        <w:jc w:val="center"/>
        <w:rPr>
          <w:rFonts w:ascii="Zawgyi-One" w:hAnsi="Zawgyi-One" w:cs="Zawgyi-One"/>
          <w:b/>
        </w:rPr>
      </w:pPr>
      <w:r>
        <w:rPr>
          <w:rFonts w:ascii="Zawgyi-One" w:hAnsi="Zawgyi-One" w:cs="Zawgyi-One"/>
          <w:b/>
        </w:rPr>
        <w:lastRenderedPageBreak/>
        <w:t>နိ</w:t>
      </w:r>
      <w:r>
        <w:rPr>
          <w:rFonts w:ascii="TharLon" w:hAnsi="TharLon" w:cs="TharLon"/>
          <w:b/>
        </w:rPr>
        <w:t>ဿယ</w:t>
      </w:r>
      <w:r w:rsidRPr="007E642E">
        <w:rPr>
          <w:rFonts w:ascii="Zawgyi-One" w:hAnsi="Zawgyi-One" w:cs="Zawgyi-One"/>
          <w:b/>
        </w:rPr>
        <w:t>ပစၥည္း</w:t>
      </w:r>
    </w:p>
    <w:p w:rsidR="00A53BE4" w:rsidRPr="007E642E" w:rsidRDefault="00A53BE4" w:rsidP="00A53BE4">
      <w:pPr>
        <w:ind w:left="270"/>
        <w:rPr>
          <w:rFonts w:ascii="Zawgyi-One" w:hAnsi="Zawgyi-One" w:cs="Zawgyi-One"/>
        </w:rPr>
      </w:pPr>
      <w:r w:rsidRPr="007E642E">
        <w:rPr>
          <w:rFonts w:ascii="Zawgyi-One" w:hAnsi="Zawgyi-One" w:cs="Zawgyi-One"/>
        </w:rPr>
        <w:t>သခ်ၤာ (</w:t>
      </w:r>
      <w:r>
        <w:rPr>
          <w:rFonts w:ascii="Zawgyi-One" w:hAnsi="Zawgyi-One" w:cs="Zawgyi-One"/>
        </w:rPr>
        <w:t>ေတရသ</w:t>
      </w:r>
      <w:r w:rsidRPr="007E642E">
        <w:rPr>
          <w:rFonts w:ascii="Zawgyi-One" w:hAnsi="Zawgyi-One" w:cs="Zawgyi-One"/>
        </w:rPr>
        <w:t xml:space="preserve">) </w:t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  <w:t xml:space="preserve">                       (</w:t>
      </w:r>
      <w:r w:rsidRPr="00C33C3E">
        <w:rPr>
          <w:rFonts w:ascii="-Win---WingDings" w:hAnsi="-Win---WingDings" w:cs="Zawgyi-One"/>
          <w:color w:val="000000" w:themeColor="text1"/>
          <w:sz w:val="20"/>
        </w:rPr>
        <w:t>d</w:t>
      </w:r>
      <w:r>
        <w:rPr>
          <w:rFonts w:ascii="Courier New" w:hAnsi="Courier New" w:cs="Courier New"/>
          <w:b/>
          <w:color w:val="FF0000"/>
          <w:sz w:val="24"/>
          <w:szCs w:val="20"/>
        </w:rPr>
        <w:t xml:space="preserve"> </w:t>
      </w:r>
      <w:r>
        <w:rPr>
          <w:rFonts w:ascii="Zawgyi-One" w:hAnsi="Zawgyi-One" w:cs="Zawgyi-One"/>
        </w:rPr>
        <w:t>= နိႆယပစၥေယန ပစၥေယာ။)</w:t>
      </w:r>
    </w:p>
    <w:tbl>
      <w:tblPr>
        <w:tblStyle w:val="TableGrid"/>
        <w:tblW w:w="9224" w:type="dxa"/>
        <w:tblInd w:w="240" w:type="dxa"/>
        <w:tblLayout w:type="fixed"/>
        <w:tblCellMar>
          <w:left w:w="14" w:type="dxa"/>
          <w:right w:w="14" w:type="dxa"/>
        </w:tblCellMar>
        <w:tblLook w:val="04A0"/>
      </w:tblPr>
      <w:tblGrid>
        <w:gridCol w:w="487"/>
        <w:gridCol w:w="7"/>
        <w:gridCol w:w="481"/>
        <w:gridCol w:w="4019"/>
        <w:gridCol w:w="4230"/>
      </w:tblGrid>
      <w:tr w:rsidR="00A53BE4" w:rsidRPr="00C27817" w:rsidTr="00E536BC">
        <w:trPr>
          <w:trHeight w:val="432"/>
        </w:trPr>
        <w:tc>
          <w:tcPr>
            <w:tcW w:w="975" w:type="dxa"/>
            <w:gridSpan w:val="3"/>
            <w:tcBorders>
              <w:top w:val="nil"/>
              <w:left w:val="nil"/>
            </w:tcBorders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</w:p>
        </w:tc>
        <w:tc>
          <w:tcPr>
            <w:tcW w:w="4019" w:type="dxa"/>
            <w:vAlign w:val="center"/>
          </w:tcPr>
          <w:p w:rsidR="00A53BE4" w:rsidRPr="005E46EB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ပဒ [</w:t>
            </w:r>
            <w:r w:rsidRPr="005E46EB">
              <w:rPr>
                <w:rFonts w:ascii="Zawgyi-One" w:hAnsi="Zawgyi-One" w:cs="Zawgyi-One"/>
                <w:b/>
                <w:sz w:val="20"/>
                <w:szCs w:val="20"/>
              </w:rPr>
              <w:t>ပစၥည္း(ကတၱား)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>]</w:t>
            </w:r>
          </w:p>
        </w:tc>
        <w:tc>
          <w:tcPr>
            <w:tcW w:w="4230" w:type="dxa"/>
            <w:vAlign w:val="center"/>
          </w:tcPr>
          <w:p w:rsidR="00A53BE4" w:rsidRPr="005E46EB" w:rsidRDefault="00A53BE4" w:rsidP="00E536BC">
            <w:pPr>
              <w:ind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ပဒါ၀သာန [</w:t>
            </w:r>
            <w:r w:rsidRPr="005E46EB">
              <w:rPr>
                <w:rFonts w:ascii="Zawgyi-One" w:hAnsi="Zawgyi-One" w:cs="Zawgyi-One"/>
                <w:b/>
                <w:sz w:val="20"/>
                <w:szCs w:val="20"/>
              </w:rPr>
              <w:t>ပစၥ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>ယုပၸန္</w:t>
            </w:r>
            <w:r w:rsidRPr="005E46EB">
              <w:rPr>
                <w:rFonts w:ascii="Zawgyi-One" w:hAnsi="Zawgyi-One" w:cs="Zawgyi-One"/>
                <w:b/>
                <w:sz w:val="20"/>
                <w:szCs w:val="20"/>
              </w:rPr>
              <w:t>(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>သမၸဒါန္</w:t>
            </w:r>
            <w:r w:rsidRPr="005E46EB">
              <w:rPr>
                <w:rFonts w:ascii="Zawgyi-One" w:hAnsi="Zawgyi-One" w:cs="Zawgyi-One"/>
                <w:b/>
                <w:sz w:val="20"/>
                <w:szCs w:val="20"/>
              </w:rPr>
              <w:t>)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>]</w:t>
            </w:r>
          </w:p>
        </w:tc>
      </w:tr>
      <w:tr w:rsidR="00A53BE4" w:rsidRPr="00C27817" w:rsidTr="00E536BC">
        <w:trPr>
          <w:trHeight w:val="432"/>
        </w:trPr>
        <w:tc>
          <w:tcPr>
            <w:tcW w:w="975" w:type="dxa"/>
            <w:gridSpan w:val="3"/>
            <w:vMerge w:val="restart"/>
            <w:tcBorders>
              <w:right w:val="double" w:sz="4" w:space="0" w:color="auto"/>
            </w:tcBorders>
            <w:textDirection w:val="btLr"/>
            <w:vAlign w:val="center"/>
          </w:tcPr>
          <w:p w:rsidR="00A53BE4" w:rsidRPr="00C27817" w:rsidRDefault="00A53BE4" w:rsidP="00E536BC">
            <w:pPr>
              <w:ind w:left="113" w:right="113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ကုသလပဒ-၃</w:t>
            </w:r>
          </w:p>
        </w:tc>
        <w:tc>
          <w:tcPr>
            <w:tcW w:w="4019" w:type="dxa"/>
            <w:tcBorders>
              <w:left w:val="double" w:sz="4" w:space="0" w:color="auto"/>
            </w:tcBorders>
            <w:shd w:val="clear" w:color="auto" w:fill="CCECFF"/>
            <w:vAlign w:val="center"/>
          </w:tcPr>
          <w:p w:rsidR="00A53BE4" w:rsidRPr="009555FC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(၁) ကုသေလာ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ဓေမၼာ</w:t>
            </w:r>
          </w:p>
        </w:tc>
        <w:tc>
          <w:tcPr>
            <w:tcW w:w="4230" w:type="dxa"/>
            <w:shd w:val="clear" w:color="auto" w:fill="CCECFF"/>
            <w:vAlign w:val="center"/>
          </w:tcPr>
          <w:p w:rsidR="00A53BE4" w:rsidRPr="009555FC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ကုသလ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ႆ ဓမၼႆ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C27817" w:rsidTr="00E536BC">
        <w:trPr>
          <w:trHeight w:val="432"/>
        </w:trPr>
        <w:tc>
          <w:tcPr>
            <w:tcW w:w="975" w:type="dxa"/>
            <w:gridSpan w:val="3"/>
            <w:vMerge/>
            <w:tcBorders>
              <w:right w:val="double" w:sz="4" w:space="0" w:color="auto"/>
            </w:tcBorders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019" w:type="dxa"/>
            <w:tcBorders>
              <w:left w:val="double" w:sz="4" w:space="0" w:color="auto"/>
            </w:tcBorders>
            <w:vAlign w:val="center"/>
          </w:tcPr>
          <w:p w:rsidR="00A53BE4" w:rsidRPr="00C27817" w:rsidRDefault="00A53BE4" w:rsidP="00E536BC">
            <w:pPr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ကုသေလာ [၁ ၃ ၂]ခေႏၶာ</w:t>
            </w:r>
          </w:p>
        </w:tc>
        <w:tc>
          <w:tcPr>
            <w:tcW w:w="4230" w:type="dxa"/>
            <w:vAlign w:val="center"/>
          </w:tcPr>
          <w:p w:rsidR="00A53BE4" w:rsidRPr="00C27817" w:rsidRDefault="00A53BE4" w:rsidP="00E536BC">
            <w:pPr>
              <w:ind w:right="-4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[၃ ၁ ၂]ခႏၶာနံ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C27817" w:rsidTr="00E536BC">
        <w:trPr>
          <w:trHeight w:val="432"/>
        </w:trPr>
        <w:tc>
          <w:tcPr>
            <w:tcW w:w="975" w:type="dxa"/>
            <w:gridSpan w:val="3"/>
            <w:vMerge/>
            <w:tcBorders>
              <w:right w:val="double" w:sz="4" w:space="0" w:color="auto"/>
            </w:tcBorders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019" w:type="dxa"/>
            <w:tcBorders>
              <w:left w:val="double" w:sz="4" w:space="0" w:color="auto"/>
            </w:tcBorders>
            <w:shd w:val="clear" w:color="auto" w:fill="CCECFF"/>
            <w:vAlign w:val="center"/>
          </w:tcPr>
          <w:p w:rsidR="00A53BE4" w:rsidRPr="009555FC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(၂) ကုသေလာ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ဓေမၼာ</w:t>
            </w:r>
          </w:p>
        </w:tc>
        <w:tc>
          <w:tcPr>
            <w:tcW w:w="4230" w:type="dxa"/>
            <w:shd w:val="clear" w:color="auto" w:fill="CCECFF"/>
            <w:vAlign w:val="center"/>
          </w:tcPr>
          <w:p w:rsidR="00A53BE4" w:rsidRPr="009555FC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အဗ်ာကတ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ႆ ဓမၼႆ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C27817" w:rsidTr="00E536BC">
        <w:trPr>
          <w:trHeight w:val="432"/>
        </w:trPr>
        <w:tc>
          <w:tcPr>
            <w:tcW w:w="975" w:type="dxa"/>
            <w:gridSpan w:val="3"/>
            <w:vMerge/>
            <w:tcBorders>
              <w:right w:val="double" w:sz="4" w:space="0" w:color="auto"/>
            </w:tcBorders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019" w:type="dxa"/>
            <w:tcBorders>
              <w:left w:val="double" w:sz="4" w:space="0" w:color="auto"/>
            </w:tcBorders>
            <w:vAlign w:val="center"/>
          </w:tcPr>
          <w:p w:rsidR="00A53BE4" w:rsidRPr="00C27817" w:rsidRDefault="00A53BE4" w:rsidP="00E536BC">
            <w:pPr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ကုသလာ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27817">
              <w:rPr>
                <w:rFonts w:ascii="Zawgyi-One" w:hAnsi="Zawgyi-One" w:cs="Zawgyi-One"/>
                <w:sz w:val="20"/>
                <w:szCs w:val="20"/>
              </w:rPr>
              <w:t>ခႏၶာ</w:t>
            </w:r>
          </w:p>
        </w:tc>
        <w:tc>
          <w:tcPr>
            <w:tcW w:w="4230" w:type="dxa"/>
            <w:vAlign w:val="center"/>
          </w:tcPr>
          <w:p w:rsidR="00A53BE4" w:rsidRPr="00C27817" w:rsidRDefault="00A53BE4" w:rsidP="00E536BC">
            <w:pPr>
              <w:ind w:right="-4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စိတၱသမု႒ာနာနံ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27817">
              <w:rPr>
                <w:rFonts w:ascii="Zawgyi-One" w:hAnsi="Zawgyi-One" w:cs="Zawgyi-One"/>
                <w:sz w:val="20"/>
                <w:szCs w:val="20"/>
              </w:rPr>
              <w:t>ရူပါနံ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C27817" w:rsidTr="00E536BC">
        <w:trPr>
          <w:trHeight w:val="432"/>
        </w:trPr>
        <w:tc>
          <w:tcPr>
            <w:tcW w:w="975" w:type="dxa"/>
            <w:gridSpan w:val="3"/>
            <w:vMerge/>
            <w:tcBorders>
              <w:right w:val="double" w:sz="4" w:space="0" w:color="auto"/>
            </w:tcBorders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019" w:type="dxa"/>
            <w:tcBorders>
              <w:left w:val="double" w:sz="4" w:space="0" w:color="auto"/>
            </w:tcBorders>
            <w:shd w:val="clear" w:color="auto" w:fill="CCECFF"/>
            <w:vAlign w:val="center"/>
          </w:tcPr>
          <w:p w:rsidR="00A53BE4" w:rsidRPr="009555FC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(၃) ကုသေလာ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ဓေမၼာ</w:t>
            </w:r>
          </w:p>
        </w:tc>
        <w:tc>
          <w:tcPr>
            <w:tcW w:w="4230" w:type="dxa"/>
            <w:shd w:val="clear" w:color="auto" w:fill="CCECFF"/>
            <w:vAlign w:val="center"/>
          </w:tcPr>
          <w:p w:rsidR="00A53BE4" w:rsidRPr="009555FC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ကုသလႆ စ အဗ်ာကတ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ႆ 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 xml:space="preserve">စ 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ဓမၼႆ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C27817" w:rsidTr="00E536BC">
        <w:trPr>
          <w:trHeight w:val="432"/>
        </w:trPr>
        <w:tc>
          <w:tcPr>
            <w:tcW w:w="975" w:type="dxa"/>
            <w:gridSpan w:val="3"/>
            <w:vMerge/>
            <w:tcBorders>
              <w:right w:val="double" w:sz="4" w:space="0" w:color="auto"/>
            </w:tcBorders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019" w:type="dxa"/>
            <w:tcBorders>
              <w:left w:val="double" w:sz="4" w:space="0" w:color="auto"/>
            </w:tcBorders>
            <w:vAlign w:val="center"/>
          </w:tcPr>
          <w:p w:rsidR="00A53BE4" w:rsidRPr="00C27817" w:rsidRDefault="00A53BE4" w:rsidP="00E536BC">
            <w:pPr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ကုသေလာ [၁ ၃ ၂] ခေႏၶာ</w:t>
            </w:r>
          </w:p>
        </w:tc>
        <w:tc>
          <w:tcPr>
            <w:tcW w:w="4230" w:type="dxa"/>
            <w:vAlign w:val="center"/>
          </w:tcPr>
          <w:p w:rsidR="00A53BE4" w:rsidRPr="00C27817" w:rsidRDefault="00A53BE4" w:rsidP="00E536BC">
            <w:pPr>
              <w:ind w:right="-4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[၃ ၁ ၂]ခႏၶာနံ + စိတၱသမု႒ာနာနဥၥ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27817">
              <w:rPr>
                <w:rFonts w:ascii="Zawgyi-One" w:hAnsi="Zawgyi-One" w:cs="Zawgyi-One"/>
                <w:sz w:val="20"/>
                <w:szCs w:val="20"/>
              </w:rPr>
              <w:t>ရူပါနံ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C27817" w:rsidTr="00E536BC">
        <w:trPr>
          <w:trHeight w:val="432"/>
        </w:trPr>
        <w:tc>
          <w:tcPr>
            <w:tcW w:w="975" w:type="dxa"/>
            <w:gridSpan w:val="3"/>
            <w:vMerge w:val="restart"/>
            <w:tcBorders>
              <w:right w:val="double" w:sz="4" w:space="0" w:color="auto"/>
            </w:tcBorders>
            <w:textDirection w:val="btLr"/>
            <w:vAlign w:val="center"/>
          </w:tcPr>
          <w:p w:rsidR="00A53BE4" w:rsidRPr="00C27817" w:rsidRDefault="00A53BE4" w:rsidP="00E536BC">
            <w:pPr>
              <w:ind w:left="113" w:right="113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အကုသလပဒ-၃</w:t>
            </w:r>
          </w:p>
        </w:tc>
        <w:tc>
          <w:tcPr>
            <w:tcW w:w="4019" w:type="dxa"/>
            <w:tcBorders>
              <w:left w:val="double" w:sz="4" w:space="0" w:color="auto"/>
            </w:tcBorders>
            <w:shd w:val="clear" w:color="auto" w:fill="FFFFCC"/>
            <w:vAlign w:val="center"/>
          </w:tcPr>
          <w:p w:rsidR="00A53BE4" w:rsidRPr="009555FC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(၄) အကုသေလာ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ဓေမၼာ</w:t>
            </w:r>
          </w:p>
        </w:tc>
        <w:tc>
          <w:tcPr>
            <w:tcW w:w="4230" w:type="dxa"/>
            <w:shd w:val="clear" w:color="auto" w:fill="FFFFCC"/>
            <w:vAlign w:val="center"/>
          </w:tcPr>
          <w:p w:rsidR="00A53BE4" w:rsidRPr="009555FC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အကုသလ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ႆ ဓမၼႆ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C27817" w:rsidTr="00E536BC">
        <w:trPr>
          <w:trHeight w:val="432"/>
        </w:trPr>
        <w:tc>
          <w:tcPr>
            <w:tcW w:w="975" w:type="dxa"/>
            <w:gridSpan w:val="3"/>
            <w:vMerge/>
            <w:tcBorders>
              <w:right w:val="double" w:sz="4" w:space="0" w:color="auto"/>
            </w:tcBorders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019" w:type="dxa"/>
            <w:tcBorders>
              <w:left w:val="double" w:sz="4" w:space="0" w:color="auto"/>
            </w:tcBorders>
            <w:vAlign w:val="center"/>
          </w:tcPr>
          <w:p w:rsidR="00A53BE4" w:rsidRPr="00C27817" w:rsidRDefault="00A53BE4" w:rsidP="00E536BC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အ</w:t>
            </w:r>
            <w:r w:rsidRPr="00C27817">
              <w:rPr>
                <w:rFonts w:ascii="Zawgyi-One" w:hAnsi="Zawgyi-One" w:cs="Zawgyi-One"/>
                <w:sz w:val="20"/>
                <w:szCs w:val="20"/>
              </w:rPr>
              <w:t>ကုသေလာ [၁ ၃ ၂]ခေႏၶာ</w:t>
            </w:r>
          </w:p>
        </w:tc>
        <w:tc>
          <w:tcPr>
            <w:tcW w:w="4230" w:type="dxa"/>
            <w:vAlign w:val="center"/>
          </w:tcPr>
          <w:p w:rsidR="00A53BE4" w:rsidRPr="00C27817" w:rsidRDefault="00A53BE4" w:rsidP="00E536BC">
            <w:pPr>
              <w:ind w:right="-4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[၃ ၁ ၂]ခႏၶာနံ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C27817" w:rsidTr="00E536BC">
        <w:trPr>
          <w:trHeight w:val="432"/>
        </w:trPr>
        <w:tc>
          <w:tcPr>
            <w:tcW w:w="975" w:type="dxa"/>
            <w:gridSpan w:val="3"/>
            <w:vMerge/>
            <w:tcBorders>
              <w:right w:val="double" w:sz="4" w:space="0" w:color="auto"/>
            </w:tcBorders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019" w:type="dxa"/>
            <w:tcBorders>
              <w:left w:val="double" w:sz="4" w:space="0" w:color="auto"/>
            </w:tcBorders>
            <w:shd w:val="clear" w:color="auto" w:fill="FFFFCC"/>
            <w:vAlign w:val="center"/>
          </w:tcPr>
          <w:p w:rsidR="00A53BE4" w:rsidRPr="009555FC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(၅) အကုသေလာ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ဓေမၼာ</w:t>
            </w:r>
          </w:p>
        </w:tc>
        <w:tc>
          <w:tcPr>
            <w:tcW w:w="4230" w:type="dxa"/>
            <w:shd w:val="clear" w:color="auto" w:fill="FFFFCC"/>
            <w:vAlign w:val="center"/>
          </w:tcPr>
          <w:p w:rsidR="00A53BE4" w:rsidRPr="009555FC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အဗ်ာကတ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ႆ ဓမၼႆ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C27817" w:rsidTr="00E536BC">
        <w:trPr>
          <w:trHeight w:val="432"/>
        </w:trPr>
        <w:tc>
          <w:tcPr>
            <w:tcW w:w="975" w:type="dxa"/>
            <w:gridSpan w:val="3"/>
            <w:vMerge/>
            <w:tcBorders>
              <w:right w:val="double" w:sz="4" w:space="0" w:color="auto"/>
            </w:tcBorders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019" w:type="dxa"/>
            <w:tcBorders>
              <w:left w:val="double" w:sz="4" w:space="0" w:color="auto"/>
            </w:tcBorders>
            <w:vAlign w:val="center"/>
          </w:tcPr>
          <w:p w:rsidR="00A53BE4" w:rsidRPr="00C27817" w:rsidRDefault="00A53BE4" w:rsidP="00E536BC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အ</w:t>
            </w:r>
            <w:r w:rsidRPr="00C27817">
              <w:rPr>
                <w:rFonts w:ascii="Zawgyi-One" w:hAnsi="Zawgyi-One" w:cs="Zawgyi-One"/>
                <w:sz w:val="20"/>
                <w:szCs w:val="20"/>
              </w:rPr>
              <w:t>ကုသလာ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27817">
              <w:rPr>
                <w:rFonts w:ascii="Zawgyi-One" w:hAnsi="Zawgyi-One" w:cs="Zawgyi-One"/>
                <w:sz w:val="20"/>
                <w:szCs w:val="20"/>
              </w:rPr>
              <w:t>ခႏၶာ</w:t>
            </w:r>
          </w:p>
        </w:tc>
        <w:tc>
          <w:tcPr>
            <w:tcW w:w="4230" w:type="dxa"/>
            <w:vAlign w:val="center"/>
          </w:tcPr>
          <w:p w:rsidR="00A53BE4" w:rsidRPr="00C27817" w:rsidRDefault="00A53BE4" w:rsidP="00E536BC">
            <w:pPr>
              <w:ind w:right="-4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စိတၱသမု႒ာနာနံ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27817">
              <w:rPr>
                <w:rFonts w:ascii="Zawgyi-One" w:hAnsi="Zawgyi-One" w:cs="Zawgyi-One"/>
                <w:sz w:val="20"/>
                <w:szCs w:val="20"/>
              </w:rPr>
              <w:t>ရူပါနံ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C27817" w:rsidTr="00E536BC">
        <w:trPr>
          <w:trHeight w:val="432"/>
        </w:trPr>
        <w:tc>
          <w:tcPr>
            <w:tcW w:w="975" w:type="dxa"/>
            <w:gridSpan w:val="3"/>
            <w:vMerge/>
            <w:tcBorders>
              <w:right w:val="double" w:sz="4" w:space="0" w:color="auto"/>
            </w:tcBorders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019" w:type="dxa"/>
            <w:tcBorders>
              <w:left w:val="double" w:sz="4" w:space="0" w:color="auto"/>
            </w:tcBorders>
            <w:shd w:val="clear" w:color="auto" w:fill="FFFFCC"/>
            <w:vAlign w:val="center"/>
          </w:tcPr>
          <w:p w:rsidR="00A53BE4" w:rsidRPr="009555FC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(၆) အကုသေလာ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ဓေမၼာ</w:t>
            </w:r>
          </w:p>
        </w:tc>
        <w:tc>
          <w:tcPr>
            <w:tcW w:w="4230" w:type="dxa"/>
            <w:shd w:val="clear" w:color="auto" w:fill="FFFFCC"/>
            <w:vAlign w:val="center"/>
          </w:tcPr>
          <w:p w:rsidR="00A53BE4" w:rsidRPr="005063E9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 w:rsidRPr="005063E9">
              <w:rPr>
                <w:rFonts w:ascii="Zawgyi-One" w:hAnsi="Zawgyi-One" w:cs="Zawgyi-One"/>
                <w:b/>
                <w:sz w:val="20"/>
                <w:szCs w:val="20"/>
              </w:rPr>
              <w:t xml:space="preserve">အကုသလႆ စ အဗ်ာကတႆ စ ဓမၼႆ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C27817" w:rsidTr="00E536BC">
        <w:trPr>
          <w:trHeight w:val="432"/>
        </w:trPr>
        <w:tc>
          <w:tcPr>
            <w:tcW w:w="975" w:type="dxa"/>
            <w:gridSpan w:val="3"/>
            <w:vMerge/>
            <w:tcBorders>
              <w:right w:val="double" w:sz="4" w:space="0" w:color="auto"/>
            </w:tcBorders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019" w:type="dxa"/>
            <w:tcBorders>
              <w:left w:val="double" w:sz="4" w:space="0" w:color="auto"/>
            </w:tcBorders>
            <w:vAlign w:val="center"/>
          </w:tcPr>
          <w:p w:rsidR="00A53BE4" w:rsidRPr="00C27817" w:rsidRDefault="00A53BE4" w:rsidP="00E536BC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အ</w:t>
            </w:r>
            <w:r w:rsidRPr="00C27817">
              <w:rPr>
                <w:rFonts w:ascii="Zawgyi-One" w:hAnsi="Zawgyi-One" w:cs="Zawgyi-One"/>
                <w:sz w:val="20"/>
                <w:szCs w:val="20"/>
              </w:rPr>
              <w:t>ကုသေလာ [၁ ၃ ၂] ခေႏၶာ</w:t>
            </w:r>
          </w:p>
        </w:tc>
        <w:tc>
          <w:tcPr>
            <w:tcW w:w="4230" w:type="dxa"/>
            <w:vAlign w:val="center"/>
          </w:tcPr>
          <w:p w:rsidR="00A53BE4" w:rsidRPr="00C27817" w:rsidRDefault="00A53BE4" w:rsidP="00E536BC">
            <w:pPr>
              <w:ind w:right="-4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[၃ ၁ ၂]ခႏၶာနံ + စိတၱသမု႒ာနာနဥၥ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27817">
              <w:rPr>
                <w:rFonts w:ascii="Zawgyi-One" w:hAnsi="Zawgyi-One" w:cs="Zawgyi-One"/>
                <w:sz w:val="20"/>
                <w:szCs w:val="20"/>
              </w:rPr>
              <w:t>ရူပါနံ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C27817" w:rsidTr="00E536BC">
        <w:trPr>
          <w:cantSplit/>
          <w:trHeight w:val="404"/>
        </w:trPr>
        <w:tc>
          <w:tcPr>
            <w:tcW w:w="494" w:type="dxa"/>
            <w:gridSpan w:val="2"/>
            <w:vMerge w:val="restart"/>
            <w:tcBorders>
              <w:right w:val="nil"/>
            </w:tcBorders>
            <w:textDirection w:val="btLr"/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အဗ်ာကတပဒ-၃</w:t>
            </w:r>
          </w:p>
        </w:tc>
        <w:tc>
          <w:tcPr>
            <w:tcW w:w="481" w:type="dxa"/>
            <w:tcBorders>
              <w:left w:val="nil"/>
              <w:right w:val="double" w:sz="4" w:space="0" w:color="auto"/>
            </w:tcBorders>
            <w:textDirection w:val="btLr"/>
            <w:vAlign w:val="center"/>
          </w:tcPr>
          <w:p w:rsidR="00A53BE4" w:rsidRPr="007E642E" w:rsidRDefault="00A53BE4" w:rsidP="00E536BC">
            <w:pPr>
              <w:ind w:left="-21" w:right="261"/>
              <w:jc w:val="center"/>
              <w:rPr>
                <w:rFonts w:ascii="Zawgyi-One" w:hAnsi="Zawgyi-One" w:cs="Zawgyi-One"/>
                <w:color w:val="C00000"/>
                <w:sz w:val="20"/>
                <w:szCs w:val="20"/>
              </w:rPr>
            </w:pPr>
          </w:p>
        </w:tc>
        <w:tc>
          <w:tcPr>
            <w:tcW w:w="4019" w:type="dxa"/>
            <w:tcBorders>
              <w:left w:val="double" w:sz="4" w:space="0" w:color="auto"/>
            </w:tcBorders>
            <w:shd w:val="clear" w:color="auto" w:fill="CCECFF"/>
            <w:vAlign w:val="center"/>
          </w:tcPr>
          <w:p w:rsidR="00A53BE4" w:rsidRPr="009555FC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(၇) အဗ်ာကေတာ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ဓေမၼာ</w:t>
            </w:r>
          </w:p>
        </w:tc>
        <w:tc>
          <w:tcPr>
            <w:tcW w:w="4230" w:type="dxa"/>
            <w:shd w:val="clear" w:color="auto" w:fill="CCECFF"/>
            <w:vAlign w:val="center"/>
          </w:tcPr>
          <w:p w:rsidR="00A53BE4" w:rsidRPr="009555FC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အဗ်ာကတ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ႆ ဓမၼႆ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C27817" w:rsidTr="00E536BC">
        <w:trPr>
          <w:cantSplit/>
          <w:trHeight w:val="764"/>
        </w:trPr>
        <w:tc>
          <w:tcPr>
            <w:tcW w:w="494" w:type="dxa"/>
            <w:gridSpan w:val="2"/>
            <w:vMerge/>
            <w:textDirection w:val="btLr"/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81" w:type="dxa"/>
            <w:tcBorders>
              <w:right w:val="double" w:sz="4" w:space="0" w:color="auto"/>
            </w:tcBorders>
            <w:textDirection w:val="btLr"/>
            <w:vAlign w:val="center"/>
          </w:tcPr>
          <w:p w:rsidR="00A53BE4" w:rsidRPr="00827CFA" w:rsidRDefault="00A53BE4" w:rsidP="00E536BC">
            <w:pPr>
              <w:ind w:left="-21" w:right="261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827CFA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ပ၀တၱိ</w:t>
            </w:r>
          </w:p>
        </w:tc>
        <w:tc>
          <w:tcPr>
            <w:tcW w:w="4019" w:type="dxa"/>
            <w:tcBorders>
              <w:left w:val="double" w:sz="4" w:space="0" w:color="auto"/>
            </w:tcBorders>
            <w:vAlign w:val="center"/>
          </w:tcPr>
          <w:p w:rsidR="00A53BE4" w:rsidRPr="00A13097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A13097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၀ိ..ဗ်ာ /ႀကိ..ဗ်ာကေတာ [၁ ၃ ၂] ခေႏၶာ</w:t>
            </w:r>
          </w:p>
        </w:tc>
        <w:tc>
          <w:tcPr>
            <w:tcW w:w="4230" w:type="dxa"/>
            <w:vAlign w:val="center"/>
          </w:tcPr>
          <w:p w:rsidR="00A53BE4" w:rsidRPr="00A13097" w:rsidRDefault="00A53BE4" w:rsidP="00E536BC">
            <w:pPr>
              <w:ind w:right="-4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A13097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[၃ ၁ ၂] ခႏၶာနံ + စိတၱသမု႒ာနာနဥၥ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A13097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ရူပါနံ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C27817" w:rsidTr="00E536BC">
        <w:trPr>
          <w:trHeight w:val="432"/>
        </w:trPr>
        <w:tc>
          <w:tcPr>
            <w:tcW w:w="494" w:type="dxa"/>
            <w:gridSpan w:val="2"/>
            <w:vMerge/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81" w:type="dxa"/>
            <w:vMerge w:val="restart"/>
            <w:tcBorders>
              <w:right w:val="double" w:sz="4" w:space="0" w:color="auto"/>
            </w:tcBorders>
            <w:textDirection w:val="btLr"/>
            <w:vAlign w:val="center"/>
          </w:tcPr>
          <w:p w:rsidR="00A53BE4" w:rsidRPr="00827CFA" w:rsidRDefault="00A53BE4" w:rsidP="00E536BC">
            <w:pPr>
              <w:ind w:left="113" w:right="113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827CFA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ပဋိသေႏၶ</w:t>
            </w:r>
          </w:p>
        </w:tc>
        <w:tc>
          <w:tcPr>
            <w:tcW w:w="4019" w:type="dxa"/>
            <w:tcBorders>
              <w:left w:val="double" w:sz="4" w:space="0" w:color="auto"/>
            </w:tcBorders>
            <w:vAlign w:val="center"/>
          </w:tcPr>
          <w:p w:rsidR="00A53BE4" w:rsidRPr="00A13097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A13097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ပဋိသႏၶိကၡေဏ ၀ိ..ဗ်ာကေတာ [၁ ၃ ၂] ခေႏၶာ</w:t>
            </w:r>
          </w:p>
        </w:tc>
        <w:tc>
          <w:tcPr>
            <w:tcW w:w="4230" w:type="dxa"/>
            <w:vAlign w:val="center"/>
          </w:tcPr>
          <w:p w:rsidR="00A53BE4" w:rsidRPr="00A13097" w:rsidRDefault="00A53BE4" w:rsidP="00E536BC">
            <w:pPr>
              <w:ind w:right="-4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A13097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[၃ ၁ ၂] ခႏၶာနံ + ကဋတၱာ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A13097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စ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A13097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ရူပါနံ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C27817" w:rsidTr="00E536BC">
        <w:trPr>
          <w:trHeight w:val="432"/>
        </w:trPr>
        <w:tc>
          <w:tcPr>
            <w:tcW w:w="494" w:type="dxa"/>
            <w:gridSpan w:val="2"/>
            <w:vMerge/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right w:val="double" w:sz="4" w:space="0" w:color="auto"/>
            </w:tcBorders>
            <w:vAlign w:val="center"/>
          </w:tcPr>
          <w:p w:rsidR="00A53BE4" w:rsidRPr="007E642E" w:rsidRDefault="00A53BE4" w:rsidP="00E536BC">
            <w:pPr>
              <w:jc w:val="center"/>
              <w:rPr>
                <w:rFonts w:ascii="Zawgyi-One" w:hAnsi="Zawgyi-One" w:cs="Zawgyi-One"/>
                <w:color w:val="C00000"/>
                <w:sz w:val="20"/>
                <w:szCs w:val="20"/>
              </w:rPr>
            </w:pPr>
          </w:p>
        </w:tc>
        <w:tc>
          <w:tcPr>
            <w:tcW w:w="4019" w:type="dxa"/>
            <w:tcBorders>
              <w:left w:val="double" w:sz="4" w:space="0" w:color="auto"/>
            </w:tcBorders>
            <w:vAlign w:val="center"/>
          </w:tcPr>
          <w:p w:rsidR="00A53BE4" w:rsidRPr="00A13097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A13097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ခႏၶာ</w:t>
            </w:r>
          </w:p>
        </w:tc>
        <w:tc>
          <w:tcPr>
            <w:tcW w:w="4230" w:type="dxa"/>
            <w:vAlign w:val="center"/>
          </w:tcPr>
          <w:p w:rsidR="00A53BE4" w:rsidRPr="00A13097" w:rsidRDefault="00A53BE4" w:rsidP="00E536BC">
            <w:pPr>
              <w:ind w:right="-4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A13097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၀တၳဳႆ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C27817" w:rsidTr="00E536BC">
        <w:trPr>
          <w:trHeight w:val="432"/>
        </w:trPr>
        <w:tc>
          <w:tcPr>
            <w:tcW w:w="494" w:type="dxa"/>
            <w:gridSpan w:val="2"/>
            <w:vMerge/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right w:val="double" w:sz="4" w:space="0" w:color="auto"/>
            </w:tcBorders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019" w:type="dxa"/>
            <w:tcBorders>
              <w:left w:val="double" w:sz="4" w:space="0" w:color="auto"/>
            </w:tcBorders>
            <w:vAlign w:val="center"/>
          </w:tcPr>
          <w:p w:rsidR="00A53BE4" w:rsidRPr="00A13097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A13097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၀တၳဳ</w:t>
            </w:r>
          </w:p>
        </w:tc>
        <w:tc>
          <w:tcPr>
            <w:tcW w:w="4230" w:type="dxa"/>
            <w:vAlign w:val="center"/>
          </w:tcPr>
          <w:p w:rsidR="00A53BE4" w:rsidRPr="00A13097" w:rsidRDefault="00A53BE4" w:rsidP="00E536BC">
            <w:pPr>
              <w:ind w:right="-4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A13097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ခႏၶာနံ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C27817" w:rsidTr="00E536BC">
        <w:trPr>
          <w:trHeight w:val="350"/>
        </w:trPr>
        <w:tc>
          <w:tcPr>
            <w:tcW w:w="494" w:type="dxa"/>
            <w:gridSpan w:val="2"/>
            <w:vMerge/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81" w:type="dxa"/>
            <w:vMerge w:val="restart"/>
            <w:tcBorders>
              <w:right w:val="double" w:sz="4" w:space="0" w:color="auto"/>
            </w:tcBorders>
            <w:textDirection w:val="btLr"/>
            <w:vAlign w:val="center"/>
          </w:tcPr>
          <w:p w:rsidR="00A53BE4" w:rsidRPr="00C27817" w:rsidRDefault="00A53BE4" w:rsidP="00E536BC">
            <w:pPr>
              <w:ind w:left="113" w:right="113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ရုပ္သက္သက္</w:t>
            </w:r>
          </w:p>
        </w:tc>
        <w:tc>
          <w:tcPr>
            <w:tcW w:w="4019" w:type="dxa"/>
            <w:tcBorders>
              <w:left w:val="double" w:sz="4" w:space="0" w:color="auto"/>
              <w:bottom w:val="dashed" w:sz="4" w:space="0" w:color="00B0F0"/>
            </w:tcBorders>
            <w:vAlign w:val="center"/>
          </w:tcPr>
          <w:p w:rsidR="00A53BE4" w:rsidRPr="00A13097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A13097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[၁ ၃ ၂] </w:t>
            </w:r>
            <w:r w:rsidRPr="00A13097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မဟာဘူတံ</w:t>
            </w:r>
          </w:p>
        </w:tc>
        <w:tc>
          <w:tcPr>
            <w:tcW w:w="4230" w:type="dxa"/>
            <w:tcBorders>
              <w:bottom w:val="dashed" w:sz="4" w:space="0" w:color="00B0F0"/>
            </w:tcBorders>
            <w:vAlign w:val="center"/>
          </w:tcPr>
          <w:p w:rsidR="00A53BE4" w:rsidRPr="00A13097" w:rsidRDefault="00A53BE4" w:rsidP="00E536BC">
            <w:pPr>
              <w:ind w:right="-4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A13097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[၃ ၁ ၂] မဟာဘူတာနံ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C27817" w:rsidTr="00E536BC">
        <w:trPr>
          <w:trHeight w:val="359"/>
        </w:trPr>
        <w:tc>
          <w:tcPr>
            <w:tcW w:w="494" w:type="dxa"/>
            <w:gridSpan w:val="2"/>
            <w:vMerge/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right w:val="double" w:sz="4" w:space="0" w:color="auto"/>
            </w:tcBorders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019" w:type="dxa"/>
            <w:tcBorders>
              <w:top w:val="dashed" w:sz="4" w:space="0" w:color="00B0F0"/>
              <w:left w:val="double" w:sz="4" w:space="0" w:color="auto"/>
            </w:tcBorders>
            <w:vAlign w:val="center"/>
          </w:tcPr>
          <w:p w:rsidR="00A53BE4" w:rsidRPr="00A13097" w:rsidRDefault="00A53BE4" w:rsidP="00E536BC">
            <w:pPr>
              <w:rPr>
                <w:rFonts w:ascii="Zawgyi-One" w:hAnsi="Zawgyi-One" w:cs="Zawgyi-One"/>
                <w:i/>
                <w:color w:val="000000" w:themeColor="text1"/>
                <w:sz w:val="20"/>
                <w:szCs w:val="20"/>
              </w:rPr>
            </w:pPr>
            <w:r w:rsidRPr="00A13097">
              <w:rPr>
                <w:rFonts w:ascii="Zawgyi-One" w:hAnsi="Zawgyi-One" w:cs="Zawgyi-One"/>
                <w:i/>
                <w:color w:val="000000" w:themeColor="text1"/>
                <w:sz w:val="20"/>
                <w:szCs w:val="20"/>
              </w:rPr>
              <w:t>မဟာဘူတာ</w:t>
            </w:r>
          </w:p>
        </w:tc>
        <w:tc>
          <w:tcPr>
            <w:tcW w:w="4230" w:type="dxa"/>
            <w:tcBorders>
              <w:top w:val="dashed" w:sz="4" w:space="0" w:color="00B0F0"/>
            </w:tcBorders>
            <w:vAlign w:val="center"/>
          </w:tcPr>
          <w:p w:rsidR="00A53BE4" w:rsidRPr="00A13097" w:rsidRDefault="00A53BE4" w:rsidP="00E536BC">
            <w:pPr>
              <w:ind w:right="-4"/>
              <w:rPr>
                <w:rFonts w:ascii="Zawgyi-One" w:hAnsi="Zawgyi-One" w:cs="Zawgyi-One"/>
                <w:i/>
                <w:color w:val="000000" w:themeColor="text1"/>
                <w:sz w:val="20"/>
                <w:szCs w:val="20"/>
              </w:rPr>
            </w:pPr>
            <w:r w:rsidRPr="00A13097">
              <w:rPr>
                <w:rFonts w:ascii="Zawgyi-One" w:hAnsi="Zawgyi-One" w:cs="Zawgyi-One"/>
                <w:i/>
                <w:color w:val="000000" w:themeColor="text1"/>
                <w:sz w:val="20"/>
                <w:szCs w:val="20"/>
              </w:rPr>
              <w:t>စိတၱသမု႒ာနာနံ</w:t>
            </w:r>
            <w:r>
              <w:rPr>
                <w:rFonts w:ascii="Zawgyi-One" w:hAnsi="Zawgyi-One" w:cs="Zawgyi-One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A13097">
              <w:rPr>
                <w:rFonts w:ascii="Zawgyi-One" w:hAnsi="Zawgyi-One" w:cs="Zawgyi-One"/>
                <w:i/>
                <w:color w:val="000000" w:themeColor="text1"/>
                <w:sz w:val="20"/>
                <w:szCs w:val="20"/>
              </w:rPr>
              <w:t>ရူပါနံ ကဋတၱာရူပါနံ ဥပါဒါရူပါနံ</w:t>
            </w:r>
            <w:r>
              <w:rPr>
                <w:rFonts w:ascii="Zawgyi-One" w:hAnsi="Zawgyi-One" w:cs="Zawgyi-One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C27817" w:rsidTr="00E536BC">
        <w:trPr>
          <w:trHeight w:val="620"/>
        </w:trPr>
        <w:tc>
          <w:tcPr>
            <w:tcW w:w="494" w:type="dxa"/>
            <w:gridSpan w:val="2"/>
            <w:vMerge/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right w:val="double" w:sz="4" w:space="0" w:color="auto"/>
            </w:tcBorders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019" w:type="dxa"/>
            <w:tcBorders>
              <w:left w:val="double" w:sz="4" w:space="0" w:color="auto"/>
              <w:bottom w:val="dashed" w:sz="4" w:space="0" w:color="00B0F0"/>
            </w:tcBorders>
            <w:vAlign w:val="center"/>
          </w:tcPr>
          <w:p w:rsidR="00A53BE4" w:rsidRPr="00A13097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A13097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ဗာဟိရံ</w:t>
            </w:r>
            <w:r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 xml:space="preserve">။ </w:t>
            </w:r>
            <w:r w:rsidRPr="00A13097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အာဟာရသမု႒ာနံ</w:t>
            </w:r>
            <w:r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 xml:space="preserve">။ </w:t>
            </w:r>
            <w:r w:rsidRPr="00A13097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ဥတုသမု႒ာနံ</w:t>
            </w:r>
            <w:r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 xml:space="preserve">။ </w:t>
            </w:r>
            <w:r w:rsidRPr="00A13097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အသညသတၱာနံ</w:t>
            </w:r>
            <w:r w:rsidRPr="00A13097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[၁ ၃ ၂] မဟာဘူတံ</w:t>
            </w:r>
          </w:p>
        </w:tc>
        <w:tc>
          <w:tcPr>
            <w:tcW w:w="4230" w:type="dxa"/>
            <w:tcBorders>
              <w:bottom w:val="dashed" w:sz="4" w:space="0" w:color="00B0F0"/>
            </w:tcBorders>
            <w:vAlign w:val="center"/>
          </w:tcPr>
          <w:p w:rsidR="00A53BE4" w:rsidRPr="00A13097" w:rsidRDefault="00A53BE4" w:rsidP="00E536BC">
            <w:pPr>
              <w:ind w:right="-4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A13097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[၃ ၁ ၂] မဟာဘူတာနံ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C27817" w:rsidTr="00E536BC">
        <w:trPr>
          <w:trHeight w:val="314"/>
        </w:trPr>
        <w:tc>
          <w:tcPr>
            <w:tcW w:w="494" w:type="dxa"/>
            <w:gridSpan w:val="2"/>
            <w:vMerge/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right w:val="double" w:sz="4" w:space="0" w:color="auto"/>
            </w:tcBorders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019" w:type="dxa"/>
            <w:tcBorders>
              <w:top w:val="dashed" w:sz="4" w:space="0" w:color="00B0F0"/>
              <w:left w:val="double" w:sz="4" w:space="0" w:color="auto"/>
            </w:tcBorders>
            <w:vAlign w:val="center"/>
          </w:tcPr>
          <w:p w:rsidR="00A53BE4" w:rsidRPr="00A13097" w:rsidRDefault="00A53BE4" w:rsidP="00E536BC">
            <w:pPr>
              <w:rPr>
                <w:rFonts w:ascii="Zawgyi-One" w:hAnsi="Zawgyi-One" w:cs="Zawgyi-One"/>
                <w:i/>
                <w:color w:val="000000" w:themeColor="text1"/>
                <w:sz w:val="20"/>
                <w:szCs w:val="20"/>
              </w:rPr>
            </w:pPr>
            <w:r w:rsidRPr="00A13097">
              <w:rPr>
                <w:rFonts w:ascii="Zawgyi-One" w:hAnsi="Zawgyi-One" w:cs="Zawgyi-One"/>
                <w:i/>
                <w:color w:val="000000" w:themeColor="text1"/>
                <w:sz w:val="20"/>
                <w:szCs w:val="20"/>
              </w:rPr>
              <w:t>မဟာဘူတာ</w:t>
            </w:r>
          </w:p>
        </w:tc>
        <w:tc>
          <w:tcPr>
            <w:tcW w:w="4230" w:type="dxa"/>
            <w:tcBorders>
              <w:top w:val="dashed" w:sz="4" w:space="0" w:color="00B0F0"/>
            </w:tcBorders>
            <w:vAlign w:val="center"/>
          </w:tcPr>
          <w:p w:rsidR="00A53BE4" w:rsidRPr="00A13097" w:rsidRDefault="00A53BE4" w:rsidP="00E536BC">
            <w:pPr>
              <w:ind w:right="-4"/>
              <w:rPr>
                <w:rFonts w:ascii="Zawgyi-One" w:hAnsi="Zawgyi-One" w:cs="Zawgyi-One"/>
                <w:i/>
                <w:color w:val="000000" w:themeColor="text1"/>
                <w:sz w:val="20"/>
                <w:szCs w:val="20"/>
              </w:rPr>
            </w:pPr>
            <w:r w:rsidRPr="00A13097">
              <w:rPr>
                <w:rFonts w:ascii="Zawgyi-One" w:hAnsi="Zawgyi-One" w:cs="Zawgyi-One"/>
                <w:b/>
                <w:i/>
                <w:color w:val="000000" w:themeColor="text1"/>
                <w:sz w:val="20"/>
                <w:szCs w:val="20"/>
              </w:rPr>
              <w:t>ကဋတၱာရူပါနံ</w:t>
            </w:r>
            <w:r w:rsidRPr="00A13097">
              <w:rPr>
                <w:rFonts w:ascii="Zawgyi-One" w:hAnsi="Zawgyi-One" w:cs="Zawgyi-One"/>
                <w:i/>
                <w:color w:val="000000" w:themeColor="text1"/>
                <w:sz w:val="20"/>
                <w:szCs w:val="20"/>
              </w:rPr>
              <w:t xml:space="preserve"> ဥပါဒါရူပါနံ</w:t>
            </w:r>
            <w:r>
              <w:rPr>
                <w:rFonts w:ascii="Zawgyi-One" w:hAnsi="Zawgyi-One" w:cs="Zawgyi-One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C27817" w:rsidTr="00E536BC">
        <w:trPr>
          <w:trHeight w:val="432"/>
        </w:trPr>
        <w:tc>
          <w:tcPr>
            <w:tcW w:w="494" w:type="dxa"/>
            <w:gridSpan w:val="2"/>
            <w:vMerge/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81" w:type="dxa"/>
            <w:vMerge w:val="restart"/>
            <w:tcBorders>
              <w:right w:val="double" w:sz="4" w:space="0" w:color="auto"/>
            </w:tcBorders>
            <w:textDirection w:val="btLr"/>
            <w:vAlign w:val="center"/>
          </w:tcPr>
          <w:p w:rsidR="00A53BE4" w:rsidRPr="00C27817" w:rsidRDefault="00A53BE4" w:rsidP="00E536BC">
            <w:pPr>
              <w:ind w:left="113" w:right="113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၀တၳဳပုေရနိသ္</w:t>
            </w:r>
          </w:p>
        </w:tc>
        <w:tc>
          <w:tcPr>
            <w:tcW w:w="4019" w:type="dxa"/>
            <w:tcBorders>
              <w:left w:val="double" w:sz="4" w:space="0" w:color="auto"/>
              <w:bottom w:val="dashed" w:sz="4" w:space="0" w:color="00B0F0"/>
            </w:tcBorders>
            <w:vAlign w:val="center"/>
          </w:tcPr>
          <w:p w:rsidR="00A53BE4" w:rsidRPr="00827CFA" w:rsidRDefault="00A53BE4" w:rsidP="00E536BC">
            <w:pPr>
              <w:ind w:right="76"/>
              <w:rPr>
                <w:rFonts w:ascii="Zawgyi-One" w:hAnsi="Zawgyi-One" w:cs="Zawgyi-One"/>
                <w:color w:val="C00000"/>
                <w:sz w:val="20"/>
                <w:szCs w:val="20"/>
              </w:rPr>
            </w:pPr>
            <w:r w:rsidRPr="00827CFA">
              <w:rPr>
                <w:rFonts w:ascii="Zawgyi-One" w:hAnsi="Zawgyi-One" w:cs="Zawgyi-One"/>
                <w:color w:val="C00000"/>
                <w:sz w:val="20"/>
                <w:szCs w:val="20"/>
              </w:rPr>
              <w:t xml:space="preserve"> စကၡာယတနံ</w:t>
            </w:r>
          </w:p>
        </w:tc>
        <w:tc>
          <w:tcPr>
            <w:tcW w:w="4230" w:type="dxa"/>
            <w:tcBorders>
              <w:bottom w:val="dashed" w:sz="4" w:space="0" w:color="00B0F0"/>
            </w:tcBorders>
            <w:vAlign w:val="center"/>
          </w:tcPr>
          <w:p w:rsidR="00A53BE4" w:rsidRPr="00827CFA" w:rsidRDefault="00A53BE4" w:rsidP="00E536BC">
            <w:pPr>
              <w:ind w:left="76" w:right="76"/>
              <w:rPr>
                <w:rFonts w:ascii="Zawgyi-One" w:hAnsi="Zawgyi-One" w:cs="Zawgyi-One"/>
                <w:color w:val="C00000"/>
                <w:sz w:val="20"/>
                <w:szCs w:val="20"/>
              </w:rPr>
            </w:pPr>
            <w:r w:rsidRPr="00827CFA">
              <w:rPr>
                <w:rFonts w:ascii="Zawgyi-One" w:hAnsi="Zawgyi-One" w:cs="Zawgyi-One"/>
                <w:color w:val="C00000"/>
                <w:sz w:val="20"/>
                <w:szCs w:val="20"/>
              </w:rPr>
              <w:t xml:space="preserve">စကၡဳဝိညာဏႆ </w:t>
            </w:r>
            <w:r w:rsidRPr="00C33C3E">
              <w:rPr>
                <w:rFonts w:ascii="-Win---WingDings" w:hAnsi="-Win---WingDings" w:cs="Zawgyi-One"/>
                <w:color w:val="C00000"/>
                <w:sz w:val="20"/>
              </w:rPr>
              <w:t>d</w:t>
            </w:r>
          </w:p>
        </w:tc>
      </w:tr>
      <w:tr w:rsidR="00A53BE4" w:rsidRPr="00C27817" w:rsidTr="00E536BC">
        <w:trPr>
          <w:trHeight w:val="422"/>
        </w:trPr>
        <w:tc>
          <w:tcPr>
            <w:tcW w:w="494" w:type="dxa"/>
            <w:gridSpan w:val="2"/>
            <w:vMerge/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right w:val="double" w:sz="4" w:space="0" w:color="auto"/>
            </w:tcBorders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019" w:type="dxa"/>
            <w:tcBorders>
              <w:top w:val="dashed" w:sz="4" w:space="0" w:color="00B0F0"/>
              <w:left w:val="double" w:sz="4" w:space="0" w:color="auto"/>
            </w:tcBorders>
            <w:vAlign w:val="center"/>
          </w:tcPr>
          <w:p w:rsidR="00A53BE4" w:rsidRPr="00827CFA" w:rsidRDefault="00A53BE4" w:rsidP="00E536BC">
            <w:pPr>
              <w:ind w:left="76" w:right="76"/>
              <w:rPr>
                <w:rFonts w:ascii="Zawgyi-One" w:hAnsi="Zawgyi-One" w:cs="Zawgyi-One"/>
                <w:color w:val="C00000"/>
                <w:sz w:val="20"/>
                <w:szCs w:val="20"/>
              </w:rPr>
            </w:pPr>
            <w:r w:rsidRPr="00827CFA">
              <w:rPr>
                <w:rFonts w:ascii="Zawgyi-One" w:hAnsi="Zawgyi-One" w:cs="Zawgyi-One"/>
                <w:color w:val="C00000"/>
                <w:sz w:val="20"/>
                <w:szCs w:val="20"/>
              </w:rPr>
              <w:t xml:space="preserve">ေသာတာယတနံ/ ဃာနာ../ ဇိ၀ွါ../ </w:t>
            </w:r>
            <w:r w:rsidRPr="00827CFA">
              <w:rPr>
                <w:rFonts w:ascii="Zawgyi-One" w:hAnsi="Zawgyi-One" w:cs="Zawgyi-One"/>
                <w:color w:val="C00000"/>
                <w:sz w:val="18"/>
                <w:szCs w:val="20"/>
              </w:rPr>
              <w:t>ကာယာယတနံ</w:t>
            </w:r>
          </w:p>
        </w:tc>
        <w:tc>
          <w:tcPr>
            <w:tcW w:w="4230" w:type="dxa"/>
            <w:tcBorders>
              <w:top w:val="dashed" w:sz="4" w:space="0" w:color="00B0F0"/>
            </w:tcBorders>
            <w:vAlign w:val="center"/>
          </w:tcPr>
          <w:p w:rsidR="00A53BE4" w:rsidRPr="00827CFA" w:rsidRDefault="00A53BE4" w:rsidP="00E536BC">
            <w:pPr>
              <w:ind w:left="76" w:right="76"/>
              <w:rPr>
                <w:rFonts w:ascii="Zawgyi-One" w:hAnsi="Zawgyi-One" w:cs="Zawgyi-One"/>
                <w:color w:val="C00000"/>
                <w:sz w:val="20"/>
                <w:szCs w:val="20"/>
              </w:rPr>
            </w:pPr>
            <w:r w:rsidRPr="00827CFA">
              <w:rPr>
                <w:rFonts w:ascii="Zawgyi-One" w:hAnsi="Zawgyi-One" w:cs="Zawgyi-One"/>
                <w:color w:val="C00000"/>
                <w:sz w:val="20"/>
                <w:szCs w:val="20"/>
              </w:rPr>
              <w:t>ေသာတ../ ဃာန../ ဇိ၀ွါ../ ကာယဝိညာဏႆ</w:t>
            </w:r>
            <w:r w:rsidRPr="00827CFA">
              <w:rPr>
                <w:rFonts w:ascii="-Win---WingDings" w:hAnsi="-Win---WingDings" w:cs="Zawgyi-One"/>
                <w:color w:val="C0000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C00000"/>
                <w:sz w:val="20"/>
              </w:rPr>
              <w:t>d</w:t>
            </w:r>
          </w:p>
        </w:tc>
      </w:tr>
      <w:tr w:rsidR="00A53BE4" w:rsidRPr="00C27817" w:rsidTr="00E536BC">
        <w:trPr>
          <w:trHeight w:val="432"/>
        </w:trPr>
        <w:tc>
          <w:tcPr>
            <w:tcW w:w="494" w:type="dxa"/>
            <w:gridSpan w:val="2"/>
            <w:vMerge/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right w:val="double" w:sz="4" w:space="0" w:color="auto"/>
            </w:tcBorders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019" w:type="dxa"/>
            <w:tcBorders>
              <w:left w:val="double" w:sz="4" w:space="0" w:color="auto"/>
            </w:tcBorders>
            <w:vAlign w:val="center"/>
          </w:tcPr>
          <w:p w:rsidR="00A53BE4" w:rsidRPr="00827CFA" w:rsidRDefault="00A53BE4" w:rsidP="00E536BC">
            <w:pPr>
              <w:ind w:right="76"/>
              <w:rPr>
                <w:rFonts w:ascii="Zawgyi-One" w:hAnsi="Zawgyi-One" w:cs="Zawgyi-One"/>
                <w:color w:val="C00000"/>
                <w:sz w:val="20"/>
                <w:szCs w:val="20"/>
              </w:rPr>
            </w:pPr>
            <w:r w:rsidRPr="00827CFA">
              <w:rPr>
                <w:rFonts w:ascii="Zawgyi-One" w:hAnsi="Zawgyi-One" w:cs="Zawgyi-One"/>
                <w:color w:val="C00000"/>
                <w:sz w:val="20"/>
                <w:szCs w:val="20"/>
              </w:rPr>
              <w:t xml:space="preserve"> ၀တၳဳ</w:t>
            </w:r>
          </w:p>
        </w:tc>
        <w:tc>
          <w:tcPr>
            <w:tcW w:w="4230" w:type="dxa"/>
            <w:vAlign w:val="center"/>
          </w:tcPr>
          <w:p w:rsidR="00A53BE4" w:rsidRPr="00827CFA" w:rsidRDefault="00A53BE4" w:rsidP="00E536BC">
            <w:pPr>
              <w:ind w:left="76" w:right="76"/>
              <w:rPr>
                <w:rFonts w:ascii="Zawgyi-One" w:hAnsi="Zawgyi-One" w:cs="Zawgyi-One"/>
                <w:color w:val="C00000"/>
                <w:sz w:val="20"/>
                <w:szCs w:val="20"/>
              </w:rPr>
            </w:pPr>
            <w:r w:rsidRPr="00827CFA">
              <w:rPr>
                <w:rFonts w:ascii="Zawgyi-One" w:hAnsi="Zawgyi-One" w:cs="Zawgyi-One"/>
                <w:color w:val="C00000"/>
                <w:sz w:val="20"/>
                <w:szCs w:val="20"/>
              </w:rPr>
              <w:t>ဝိပါကာဗ်ာကတာနံ ကိရိယာဗ်ာကတာနံ ခႏၶာနံ</w:t>
            </w:r>
            <w:r w:rsidRPr="00827CFA">
              <w:rPr>
                <w:rFonts w:ascii="-Win---WingDings" w:hAnsi="-Win---WingDings" w:cs="Zawgyi-One"/>
                <w:color w:val="C0000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C00000"/>
                <w:sz w:val="20"/>
              </w:rPr>
              <w:t>d</w:t>
            </w:r>
          </w:p>
        </w:tc>
      </w:tr>
      <w:tr w:rsidR="00A53BE4" w:rsidRPr="00C27817" w:rsidTr="00E536BC">
        <w:trPr>
          <w:trHeight w:val="432"/>
        </w:trPr>
        <w:tc>
          <w:tcPr>
            <w:tcW w:w="494" w:type="dxa"/>
            <w:gridSpan w:val="2"/>
            <w:vMerge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81" w:type="dxa"/>
            <w:vMerge w:val="restart"/>
            <w:tcBorders>
              <w:right w:val="double" w:sz="4" w:space="0" w:color="auto"/>
            </w:tcBorders>
            <w:textDirection w:val="btLr"/>
            <w:vAlign w:val="center"/>
          </w:tcPr>
          <w:p w:rsidR="00A53BE4" w:rsidRPr="00C27817" w:rsidRDefault="00A53BE4" w:rsidP="00E536BC">
            <w:pPr>
              <w:ind w:left="113" w:right="113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၀တၳဳပုေရနိသ္</w:t>
            </w:r>
          </w:p>
        </w:tc>
        <w:tc>
          <w:tcPr>
            <w:tcW w:w="4019" w:type="dxa"/>
            <w:tcBorders>
              <w:left w:val="double" w:sz="4" w:space="0" w:color="auto"/>
            </w:tcBorders>
            <w:shd w:val="clear" w:color="auto" w:fill="CCECFF"/>
            <w:vAlign w:val="center"/>
          </w:tcPr>
          <w:p w:rsidR="00A53BE4" w:rsidRPr="00827CFA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color w:val="C00000"/>
                <w:sz w:val="20"/>
                <w:szCs w:val="20"/>
              </w:rPr>
            </w:pPr>
            <w:r w:rsidRPr="00827CFA">
              <w:rPr>
                <w:rFonts w:ascii="Zawgyi-One" w:hAnsi="Zawgyi-One" w:cs="Zawgyi-One"/>
                <w:b/>
                <w:color w:val="C00000"/>
                <w:sz w:val="20"/>
                <w:szCs w:val="20"/>
              </w:rPr>
              <w:t>(၈) အဗ်ာကေတာ ဓေမၼာ</w:t>
            </w:r>
          </w:p>
        </w:tc>
        <w:tc>
          <w:tcPr>
            <w:tcW w:w="4230" w:type="dxa"/>
            <w:shd w:val="clear" w:color="auto" w:fill="CCECFF"/>
            <w:vAlign w:val="center"/>
          </w:tcPr>
          <w:p w:rsidR="00A53BE4" w:rsidRPr="00827CFA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color w:val="C00000"/>
                <w:sz w:val="20"/>
                <w:szCs w:val="20"/>
              </w:rPr>
            </w:pPr>
            <w:r w:rsidRPr="00827CFA">
              <w:rPr>
                <w:rFonts w:ascii="Zawgyi-One" w:hAnsi="Zawgyi-One" w:cs="Zawgyi-One"/>
                <w:b/>
                <w:color w:val="C00000"/>
                <w:sz w:val="20"/>
                <w:szCs w:val="20"/>
              </w:rPr>
              <w:t xml:space="preserve">ကုသလႆ ဓမၼႆ </w:t>
            </w:r>
            <w:r w:rsidRPr="00C33C3E">
              <w:rPr>
                <w:rFonts w:ascii="-Win---WingDings" w:hAnsi="-Win---WingDings" w:cs="Zawgyi-One"/>
                <w:color w:val="C00000"/>
                <w:sz w:val="20"/>
              </w:rPr>
              <w:t>d</w:t>
            </w:r>
          </w:p>
        </w:tc>
      </w:tr>
      <w:tr w:rsidR="00A53BE4" w:rsidRPr="00C27817" w:rsidTr="00E536BC">
        <w:trPr>
          <w:trHeight w:val="432"/>
        </w:trPr>
        <w:tc>
          <w:tcPr>
            <w:tcW w:w="494" w:type="dxa"/>
            <w:gridSpan w:val="2"/>
            <w:vMerge/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right w:val="double" w:sz="4" w:space="0" w:color="auto"/>
            </w:tcBorders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019" w:type="dxa"/>
            <w:tcBorders>
              <w:left w:val="double" w:sz="4" w:space="0" w:color="auto"/>
            </w:tcBorders>
            <w:vAlign w:val="center"/>
          </w:tcPr>
          <w:p w:rsidR="00A53BE4" w:rsidRPr="00827CFA" w:rsidRDefault="00A53BE4" w:rsidP="00E536BC">
            <w:pPr>
              <w:ind w:left="76" w:right="76"/>
              <w:rPr>
                <w:rFonts w:ascii="Zawgyi-One" w:hAnsi="Zawgyi-One" w:cs="Zawgyi-One"/>
                <w:color w:val="C00000"/>
                <w:sz w:val="20"/>
                <w:szCs w:val="20"/>
              </w:rPr>
            </w:pPr>
            <w:r w:rsidRPr="00827CFA">
              <w:rPr>
                <w:rFonts w:ascii="Zawgyi-One" w:hAnsi="Zawgyi-One" w:cs="Zawgyi-One"/>
                <w:color w:val="C00000"/>
                <w:sz w:val="20"/>
                <w:szCs w:val="20"/>
              </w:rPr>
              <w:t>၀တၳဳ</w:t>
            </w:r>
          </w:p>
        </w:tc>
        <w:tc>
          <w:tcPr>
            <w:tcW w:w="4230" w:type="dxa"/>
            <w:vAlign w:val="center"/>
          </w:tcPr>
          <w:p w:rsidR="00A53BE4" w:rsidRPr="00827CFA" w:rsidRDefault="00A53BE4" w:rsidP="00E536BC">
            <w:pPr>
              <w:ind w:left="76" w:right="76"/>
              <w:rPr>
                <w:rFonts w:ascii="Zawgyi-One" w:hAnsi="Zawgyi-One" w:cs="Zawgyi-One"/>
                <w:color w:val="C00000"/>
                <w:sz w:val="20"/>
                <w:szCs w:val="20"/>
              </w:rPr>
            </w:pPr>
            <w:r w:rsidRPr="00827CFA">
              <w:rPr>
                <w:rFonts w:ascii="Zawgyi-One" w:hAnsi="Zawgyi-One" w:cs="Zawgyi-One"/>
                <w:color w:val="C00000"/>
                <w:sz w:val="20"/>
                <w:szCs w:val="20"/>
              </w:rPr>
              <w:t>ကုသလာနံ ခႏၶာနံ</w:t>
            </w:r>
            <w:r w:rsidRPr="00827CFA">
              <w:rPr>
                <w:rFonts w:ascii="-Win---WingDings" w:hAnsi="-Win---WingDings" w:cs="Zawgyi-One"/>
                <w:color w:val="C0000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C00000"/>
                <w:sz w:val="20"/>
              </w:rPr>
              <w:t>d</w:t>
            </w:r>
          </w:p>
        </w:tc>
      </w:tr>
      <w:tr w:rsidR="00A53BE4" w:rsidRPr="00C27817" w:rsidTr="00E536BC">
        <w:trPr>
          <w:trHeight w:val="432"/>
        </w:trPr>
        <w:tc>
          <w:tcPr>
            <w:tcW w:w="494" w:type="dxa"/>
            <w:gridSpan w:val="2"/>
            <w:vMerge/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right w:val="double" w:sz="4" w:space="0" w:color="auto"/>
            </w:tcBorders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019" w:type="dxa"/>
            <w:tcBorders>
              <w:left w:val="double" w:sz="4" w:space="0" w:color="auto"/>
            </w:tcBorders>
            <w:shd w:val="clear" w:color="auto" w:fill="CCECFF"/>
            <w:vAlign w:val="center"/>
          </w:tcPr>
          <w:p w:rsidR="00A53BE4" w:rsidRPr="00827CFA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color w:val="C00000"/>
                <w:sz w:val="20"/>
                <w:szCs w:val="20"/>
              </w:rPr>
            </w:pPr>
            <w:r w:rsidRPr="00827CFA">
              <w:rPr>
                <w:rFonts w:ascii="Zawgyi-One" w:hAnsi="Zawgyi-One" w:cs="Zawgyi-One"/>
                <w:b/>
                <w:color w:val="C00000"/>
                <w:sz w:val="20"/>
                <w:szCs w:val="20"/>
              </w:rPr>
              <w:t>(၉) အဗ်ာကေတာ ဓေမၼာ</w:t>
            </w:r>
          </w:p>
        </w:tc>
        <w:tc>
          <w:tcPr>
            <w:tcW w:w="4230" w:type="dxa"/>
            <w:shd w:val="clear" w:color="auto" w:fill="CCECFF"/>
            <w:vAlign w:val="center"/>
          </w:tcPr>
          <w:p w:rsidR="00A53BE4" w:rsidRPr="00827CFA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color w:val="C00000"/>
                <w:sz w:val="20"/>
                <w:szCs w:val="20"/>
              </w:rPr>
            </w:pPr>
            <w:r w:rsidRPr="00827CFA">
              <w:rPr>
                <w:rFonts w:ascii="Zawgyi-One" w:hAnsi="Zawgyi-One" w:cs="Zawgyi-One"/>
                <w:b/>
                <w:color w:val="C00000"/>
                <w:sz w:val="20"/>
                <w:szCs w:val="20"/>
              </w:rPr>
              <w:t xml:space="preserve">အကုသလႆ ဓမၼႆ </w:t>
            </w:r>
            <w:r w:rsidRPr="00C33C3E">
              <w:rPr>
                <w:rFonts w:ascii="-Win---WingDings" w:hAnsi="-Win---WingDings" w:cs="Zawgyi-One"/>
                <w:color w:val="C00000"/>
                <w:sz w:val="20"/>
              </w:rPr>
              <w:t>d</w:t>
            </w:r>
          </w:p>
        </w:tc>
      </w:tr>
      <w:tr w:rsidR="00A53BE4" w:rsidRPr="00C27817" w:rsidTr="00E536BC">
        <w:trPr>
          <w:trHeight w:val="432"/>
        </w:trPr>
        <w:tc>
          <w:tcPr>
            <w:tcW w:w="494" w:type="dxa"/>
            <w:gridSpan w:val="2"/>
            <w:vMerge/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right w:val="double" w:sz="4" w:space="0" w:color="auto"/>
            </w:tcBorders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019" w:type="dxa"/>
            <w:tcBorders>
              <w:left w:val="double" w:sz="4" w:space="0" w:color="auto"/>
            </w:tcBorders>
            <w:vAlign w:val="center"/>
          </w:tcPr>
          <w:p w:rsidR="00A53BE4" w:rsidRPr="00827CFA" w:rsidRDefault="00A53BE4" w:rsidP="00E536BC">
            <w:pPr>
              <w:ind w:left="76" w:right="76"/>
              <w:rPr>
                <w:rFonts w:ascii="Zawgyi-One" w:hAnsi="Zawgyi-One" w:cs="Zawgyi-One"/>
                <w:color w:val="C00000"/>
                <w:sz w:val="20"/>
                <w:szCs w:val="20"/>
              </w:rPr>
            </w:pPr>
            <w:r w:rsidRPr="00827CFA">
              <w:rPr>
                <w:rFonts w:ascii="Zawgyi-One" w:hAnsi="Zawgyi-One" w:cs="Zawgyi-One"/>
                <w:color w:val="C00000"/>
                <w:sz w:val="20"/>
                <w:szCs w:val="20"/>
              </w:rPr>
              <w:t>၀တၳဳ</w:t>
            </w:r>
          </w:p>
        </w:tc>
        <w:tc>
          <w:tcPr>
            <w:tcW w:w="4230" w:type="dxa"/>
            <w:vAlign w:val="center"/>
          </w:tcPr>
          <w:p w:rsidR="00A53BE4" w:rsidRPr="00827CFA" w:rsidRDefault="00A53BE4" w:rsidP="00E536BC">
            <w:pPr>
              <w:ind w:left="76" w:right="76"/>
              <w:rPr>
                <w:rFonts w:ascii="Zawgyi-One" w:hAnsi="Zawgyi-One" w:cs="Zawgyi-One"/>
                <w:color w:val="C00000"/>
                <w:sz w:val="20"/>
                <w:szCs w:val="20"/>
              </w:rPr>
            </w:pPr>
            <w:r w:rsidRPr="00827CFA">
              <w:rPr>
                <w:rFonts w:ascii="Zawgyi-One" w:hAnsi="Zawgyi-One" w:cs="Zawgyi-One"/>
                <w:color w:val="C00000"/>
                <w:sz w:val="20"/>
                <w:szCs w:val="20"/>
              </w:rPr>
              <w:t>အကုသလာနံ ခႏၶာနံ</w:t>
            </w:r>
            <w:r w:rsidRPr="00827CFA">
              <w:rPr>
                <w:rFonts w:ascii="-Win---WingDings" w:hAnsi="-Win---WingDings" w:cs="Zawgyi-One"/>
                <w:color w:val="C0000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C00000"/>
                <w:sz w:val="20"/>
              </w:rPr>
              <w:t>d</w:t>
            </w:r>
          </w:p>
        </w:tc>
      </w:tr>
      <w:tr w:rsidR="00A53BE4" w:rsidRPr="00C27817" w:rsidTr="00E536BC">
        <w:trPr>
          <w:trHeight w:val="432"/>
        </w:trPr>
        <w:tc>
          <w:tcPr>
            <w:tcW w:w="494" w:type="dxa"/>
            <w:gridSpan w:val="2"/>
            <w:vMerge w:val="restart"/>
            <w:textDirection w:val="btLr"/>
            <w:vAlign w:val="center"/>
          </w:tcPr>
          <w:p w:rsidR="00A53BE4" w:rsidRPr="00C27817" w:rsidRDefault="00A53BE4" w:rsidP="00E536BC">
            <w:pPr>
              <w:ind w:left="113" w:right="113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lastRenderedPageBreak/>
              <w:t>ကုဗ်ာ ပဒ-၂</w:t>
            </w:r>
          </w:p>
        </w:tc>
        <w:tc>
          <w:tcPr>
            <w:tcW w:w="481" w:type="dxa"/>
            <w:vMerge w:val="restart"/>
            <w:tcBorders>
              <w:right w:val="double" w:sz="4" w:space="0" w:color="auto"/>
            </w:tcBorders>
            <w:textDirection w:val="btLr"/>
            <w:vAlign w:val="center"/>
          </w:tcPr>
          <w:p w:rsidR="00A53BE4" w:rsidRPr="00827CFA" w:rsidRDefault="00A53BE4" w:rsidP="00E536BC">
            <w:pPr>
              <w:ind w:left="113" w:right="113"/>
              <w:jc w:val="center"/>
              <w:rPr>
                <w:rFonts w:ascii="Zawgyi-One" w:hAnsi="Zawgyi-One" w:cs="Zawgyi-One"/>
                <w:color w:val="0070C0"/>
                <w:sz w:val="20"/>
                <w:szCs w:val="20"/>
              </w:rPr>
            </w:pPr>
            <w:r w:rsidRPr="00827CFA">
              <w:rPr>
                <w:rFonts w:ascii="Zawgyi-One" w:hAnsi="Zawgyi-One" w:cs="Zawgyi-One"/>
                <w:color w:val="0070C0"/>
                <w:sz w:val="18"/>
                <w:szCs w:val="20"/>
              </w:rPr>
              <w:t>မိႆက</w:t>
            </w:r>
          </w:p>
        </w:tc>
        <w:tc>
          <w:tcPr>
            <w:tcW w:w="4019" w:type="dxa"/>
            <w:tcBorders>
              <w:left w:val="double" w:sz="4" w:space="0" w:color="auto"/>
            </w:tcBorders>
            <w:shd w:val="clear" w:color="auto" w:fill="FFCCFF"/>
            <w:vAlign w:val="center"/>
          </w:tcPr>
          <w:p w:rsidR="00A53BE4" w:rsidRPr="00827CFA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color w:val="0070C0"/>
                <w:sz w:val="20"/>
                <w:szCs w:val="20"/>
              </w:rPr>
            </w:pPr>
            <w:r w:rsidRPr="00827CFA">
              <w:rPr>
                <w:rFonts w:ascii="Zawgyi-One" w:hAnsi="Zawgyi-One" w:cs="Zawgyi-One"/>
                <w:b/>
                <w:color w:val="0070C0"/>
                <w:sz w:val="20"/>
                <w:szCs w:val="20"/>
              </w:rPr>
              <w:t>(၁၀) ကုသေလာ စ အဗ်ာကေတာ စ ဓမၼာ</w:t>
            </w:r>
          </w:p>
        </w:tc>
        <w:tc>
          <w:tcPr>
            <w:tcW w:w="4230" w:type="dxa"/>
            <w:shd w:val="clear" w:color="auto" w:fill="FFCCFF"/>
            <w:vAlign w:val="center"/>
          </w:tcPr>
          <w:p w:rsidR="00A53BE4" w:rsidRPr="00827CFA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color w:val="0070C0"/>
                <w:sz w:val="20"/>
                <w:szCs w:val="20"/>
              </w:rPr>
            </w:pPr>
            <w:r w:rsidRPr="00827CFA">
              <w:rPr>
                <w:rFonts w:ascii="Zawgyi-One" w:hAnsi="Zawgyi-One" w:cs="Zawgyi-One"/>
                <w:b/>
                <w:color w:val="0070C0"/>
                <w:sz w:val="20"/>
                <w:szCs w:val="20"/>
              </w:rPr>
              <w:t xml:space="preserve">ကုသလႆ ဓမၼႆ </w:t>
            </w:r>
            <w:r w:rsidRPr="00827CFA">
              <w:rPr>
                <w:rFonts w:ascii="-Win---WingDings" w:hAnsi="-Win---WingDings" w:cs="Zawgyi-One"/>
                <w:color w:val="0070C0"/>
              </w:rPr>
              <w:t>d</w:t>
            </w:r>
          </w:p>
        </w:tc>
      </w:tr>
      <w:tr w:rsidR="00A53BE4" w:rsidRPr="00C27817" w:rsidTr="00E536BC">
        <w:trPr>
          <w:trHeight w:val="422"/>
        </w:trPr>
        <w:tc>
          <w:tcPr>
            <w:tcW w:w="494" w:type="dxa"/>
            <w:gridSpan w:val="2"/>
            <w:vMerge/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019" w:type="dxa"/>
            <w:tcBorders>
              <w:left w:val="double" w:sz="4" w:space="0" w:color="auto"/>
            </w:tcBorders>
            <w:vAlign w:val="center"/>
          </w:tcPr>
          <w:p w:rsidR="00A53BE4" w:rsidRPr="00827CFA" w:rsidRDefault="00A53BE4" w:rsidP="00E536BC">
            <w:pPr>
              <w:rPr>
                <w:rFonts w:ascii="Zawgyi-One" w:hAnsi="Zawgyi-One" w:cs="Zawgyi-One"/>
                <w:color w:val="0070C0"/>
                <w:sz w:val="20"/>
                <w:szCs w:val="20"/>
              </w:rPr>
            </w:pPr>
            <w:r w:rsidRPr="00827CFA">
              <w:rPr>
                <w:rFonts w:ascii="Zawgyi-One" w:hAnsi="Zawgyi-One" w:cs="Zawgyi-One"/>
                <w:color w:val="0070C0"/>
                <w:sz w:val="20"/>
                <w:szCs w:val="20"/>
              </w:rPr>
              <w:t>ကုသေလာ [၁ ၃ ၂]ခေႏၶာ စ ၀တၳဳ စ</w:t>
            </w:r>
          </w:p>
        </w:tc>
        <w:tc>
          <w:tcPr>
            <w:tcW w:w="4230" w:type="dxa"/>
            <w:vAlign w:val="center"/>
          </w:tcPr>
          <w:p w:rsidR="00A53BE4" w:rsidRPr="00827CFA" w:rsidRDefault="00A53BE4" w:rsidP="00E536BC">
            <w:pPr>
              <w:ind w:right="-4"/>
              <w:rPr>
                <w:rFonts w:ascii="Zawgyi-One" w:hAnsi="Zawgyi-One" w:cs="Zawgyi-One"/>
                <w:color w:val="0070C0"/>
                <w:sz w:val="20"/>
                <w:szCs w:val="20"/>
              </w:rPr>
            </w:pPr>
            <w:r w:rsidRPr="00827CFA">
              <w:rPr>
                <w:rFonts w:ascii="Zawgyi-One" w:hAnsi="Zawgyi-One" w:cs="Zawgyi-One"/>
                <w:color w:val="0070C0"/>
                <w:sz w:val="20"/>
                <w:szCs w:val="20"/>
              </w:rPr>
              <w:t xml:space="preserve">[၃ ၁ ၂]ခႏၶာနံ </w:t>
            </w:r>
            <w:r w:rsidRPr="00827CFA">
              <w:rPr>
                <w:rFonts w:ascii="-Win---WingDings" w:hAnsi="-Win---WingDings" w:cs="Zawgyi-One"/>
                <w:color w:val="0070C0"/>
              </w:rPr>
              <w:t>d</w:t>
            </w:r>
          </w:p>
        </w:tc>
      </w:tr>
      <w:tr w:rsidR="00A53BE4" w:rsidRPr="00C27817" w:rsidTr="00E536BC">
        <w:trPr>
          <w:trHeight w:val="432"/>
        </w:trPr>
        <w:tc>
          <w:tcPr>
            <w:tcW w:w="494" w:type="dxa"/>
            <w:gridSpan w:val="2"/>
            <w:vMerge/>
            <w:tcBorders>
              <w:right w:val="nil"/>
            </w:tcBorders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81" w:type="dxa"/>
            <w:vMerge w:val="restart"/>
            <w:tcBorders>
              <w:left w:val="nil"/>
              <w:right w:val="double" w:sz="4" w:space="0" w:color="auto"/>
            </w:tcBorders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019" w:type="dxa"/>
            <w:tcBorders>
              <w:left w:val="double" w:sz="4" w:space="0" w:color="auto"/>
            </w:tcBorders>
            <w:shd w:val="clear" w:color="auto" w:fill="FFCCFF"/>
            <w:vAlign w:val="center"/>
          </w:tcPr>
          <w:p w:rsidR="00A53BE4" w:rsidRPr="009555FC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(၁၁) ကုသေလာ စ အဗ်ာကေတာ စ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>ဓ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>မၼာ</w:t>
            </w:r>
          </w:p>
        </w:tc>
        <w:tc>
          <w:tcPr>
            <w:tcW w:w="4230" w:type="dxa"/>
            <w:shd w:val="clear" w:color="auto" w:fill="FFCCFF"/>
            <w:vAlign w:val="center"/>
          </w:tcPr>
          <w:p w:rsidR="00A53BE4" w:rsidRPr="009555FC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အဗ်ာကတႆ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ဓမၼႆ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C27817" w:rsidTr="00E536BC">
        <w:trPr>
          <w:trHeight w:val="432"/>
        </w:trPr>
        <w:tc>
          <w:tcPr>
            <w:tcW w:w="494" w:type="dxa"/>
            <w:gridSpan w:val="2"/>
            <w:vMerge/>
            <w:tcBorders>
              <w:right w:val="nil"/>
            </w:tcBorders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nil"/>
              <w:right w:val="double" w:sz="4" w:space="0" w:color="auto"/>
            </w:tcBorders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019" w:type="dxa"/>
            <w:tcBorders>
              <w:left w:val="double" w:sz="4" w:space="0" w:color="auto"/>
            </w:tcBorders>
            <w:vAlign w:val="center"/>
          </w:tcPr>
          <w:p w:rsidR="00A53BE4" w:rsidRPr="00C27817" w:rsidRDefault="00A53BE4" w:rsidP="00E536BC">
            <w:pPr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ကုသလာ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27817">
              <w:rPr>
                <w:rFonts w:ascii="Zawgyi-One" w:hAnsi="Zawgyi-One" w:cs="Zawgyi-One"/>
                <w:sz w:val="20"/>
                <w:szCs w:val="20"/>
              </w:rPr>
              <w:t>ခႏၶာ စ မဟာဘူတာ စ</w:t>
            </w:r>
          </w:p>
        </w:tc>
        <w:tc>
          <w:tcPr>
            <w:tcW w:w="4230" w:type="dxa"/>
            <w:vAlign w:val="center"/>
          </w:tcPr>
          <w:p w:rsidR="00A53BE4" w:rsidRPr="00C27817" w:rsidRDefault="00A53BE4" w:rsidP="00E536BC">
            <w:pPr>
              <w:ind w:right="-4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စိတၱသမု႒ာနာနံ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27817">
              <w:rPr>
                <w:rFonts w:ascii="Zawgyi-One" w:hAnsi="Zawgyi-One" w:cs="Zawgyi-One"/>
                <w:sz w:val="20"/>
                <w:szCs w:val="20"/>
              </w:rPr>
              <w:t>ရူပါနံ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C27817" w:rsidTr="00E536BC">
        <w:trPr>
          <w:trHeight w:val="432"/>
        </w:trPr>
        <w:tc>
          <w:tcPr>
            <w:tcW w:w="487" w:type="dxa"/>
            <w:vMerge w:val="restart"/>
            <w:textDirection w:val="btLr"/>
            <w:vAlign w:val="center"/>
          </w:tcPr>
          <w:p w:rsidR="00A53BE4" w:rsidRPr="00C27817" w:rsidRDefault="00A53BE4" w:rsidP="00E536BC">
            <w:pPr>
              <w:ind w:left="113" w:right="113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အကုဗ်ာ ပဒ-၂</w:t>
            </w:r>
          </w:p>
        </w:tc>
        <w:tc>
          <w:tcPr>
            <w:tcW w:w="488" w:type="dxa"/>
            <w:gridSpan w:val="2"/>
            <w:vMerge w:val="restart"/>
            <w:tcBorders>
              <w:right w:val="double" w:sz="4" w:space="0" w:color="auto"/>
            </w:tcBorders>
            <w:textDirection w:val="btLr"/>
            <w:vAlign w:val="center"/>
          </w:tcPr>
          <w:p w:rsidR="00A53BE4" w:rsidRPr="00827CFA" w:rsidRDefault="00A53BE4" w:rsidP="00E536BC">
            <w:pPr>
              <w:ind w:left="113" w:right="113"/>
              <w:jc w:val="center"/>
              <w:rPr>
                <w:rFonts w:ascii="Zawgyi-One" w:hAnsi="Zawgyi-One" w:cs="Zawgyi-One"/>
                <w:color w:val="0070C0"/>
                <w:sz w:val="20"/>
                <w:szCs w:val="20"/>
              </w:rPr>
            </w:pPr>
            <w:r w:rsidRPr="00827CFA">
              <w:rPr>
                <w:rFonts w:ascii="Zawgyi-One" w:hAnsi="Zawgyi-One" w:cs="Zawgyi-One"/>
                <w:color w:val="0070C0"/>
                <w:sz w:val="18"/>
                <w:szCs w:val="20"/>
              </w:rPr>
              <w:t>မိႆက</w:t>
            </w:r>
          </w:p>
        </w:tc>
        <w:tc>
          <w:tcPr>
            <w:tcW w:w="4019" w:type="dxa"/>
            <w:tcBorders>
              <w:left w:val="double" w:sz="4" w:space="0" w:color="auto"/>
            </w:tcBorders>
            <w:shd w:val="clear" w:color="auto" w:fill="CCECFF"/>
            <w:vAlign w:val="center"/>
          </w:tcPr>
          <w:p w:rsidR="00A53BE4" w:rsidRPr="00827CFA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color w:val="0070C0"/>
                <w:sz w:val="20"/>
                <w:szCs w:val="20"/>
              </w:rPr>
            </w:pPr>
            <w:r w:rsidRPr="00827CFA">
              <w:rPr>
                <w:rFonts w:ascii="Zawgyi-One" w:hAnsi="Zawgyi-One" w:cs="Zawgyi-One"/>
                <w:b/>
                <w:color w:val="0070C0"/>
                <w:sz w:val="20"/>
                <w:szCs w:val="20"/>
              </w:rPr>
              <w:t>(၁၂) အကုသေလာ စ အဗ်ာကေတာ စ ဓမၼာ</w:t>
            </w:r>
          </w:p>
        </w:tc>
        <w:tc>
          <w:tcPr>
            <w:tcW w:w="4230" w:type="dxa"/>
            <w:shd w:val="clear" w:color="auto" w:fill="CCECFF"/>
            <w:vAlign w:val="center"/>
          </w:tcPr>
          <w:p w:rsidR="00A53BE4" w:rsidRPr="00827CFA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color w:val="0070C0"/>
                <w:sz w:val="20"/>
                <w:szCs w:val="20"/>
              </w:rPr>
            </w:pPr>
            <w:r w:rsidRPr="00827CFA">
              <w:rPr>
                <w:rFonts w:ascii="Zawgyi-One" w:hAnsi="Zawgyi-One" w:cs="Zawgyi-One"/>
                <w:b/>
                <w:color w:val="0070C0"/>
                <w:sz w:val="20"/>
                <w:szCs w:val="20"/>
              </w:rPr>
              <w:t xml:space="preserve">အကုသလႆ ဓမၼႆ </w:t>
            </w:r>
            <w:r w:rsidRPr="00827CFA">
              <w:rPr>
                <w:rFonts w:ascii="-Win---WingDings" w:hAnsi="-Win---WingDings" w:cs="Zawgyi-One"/>
                <w:color w:val="0070C0"/>
              </w:rPr>
              <w:t>d</w:t>
            </w:r>
          </w:p>
        </w:tc>
      </w:tr>
      <w:tr w:rsidR="00A53BE4" w:rsidRPr="00C27817" w:rsidTr="00E536BC">
        <w:trPr>
          <w:trHeight w:val="432"/>
        </w:trPr>
        <w:tc>
          <w:tcPr>
            <w:tcW w:w="487" w:type="dxa"/>
            <w:vMerge/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88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A53BE4" w:rsidRPr="00827CFA" w:rsidRDefault="00A53BE4" w:rsidP="00E536BC">
            <w:pPr>
              <w:jc w:val="center"/>
              <w:rPr>
                <w:rFonts w:ascii="Zawgyi-One" w:hAnsi="Zawgyi-One" w:cs="Zawgyi-One"/>
                <w:color w:val="0070C0"/>
                <w:sz w:val="20"/>
                <w:szCs w:val="20"/>
              </w:rPr>
            </w:pPr>
          </w:p>
        </w:tc>
        <w:tc>
          <w:tcPr>
            <w:tcW w:w="4019" w:type="dxa"/>
            <w:tcBorders>
              <w:left w:val="double" w:sz="4" w:space="0" w:color="auto"/>
            </w:tcBorders>
            <w:vAlign w:val="center"/>
          </w:tcPr>
          <w:p w:rsidR="00A53BE4" w:rsidRPr="00827CFA" w:rsidRDefault="00A53BE4" w:rsidP="00E536BC">
            <w:pPr>
              <w:rPr>
                <w:rFonts w:ascii="Zawgyi-One" w:hAnsi="Zawgyi-One" w:cs="Zawgyi-One"/>
                <w:color w:val="0070C0"/>
                <w:sz w:val="20"/>
                <w:szCs w:val="20"/>
              </w:rPr>
            </w:pPr>
            <w:r w:rsidRPr="00827CFA">
              <w:rPr>
                <w:rFonts w:ascii="Zawgyi-One" w:hAnsi="Zawgyi-One" w:cs="Zawgyi-One"/>
                <w:color w:val="0070C0"/>
                <w:sz w:val="20"/>
                <w:szCs w:val="20"/>
              </w:rPr>
              <w:t>အကုသေလာ [၁ ၃ ၂]ခေႏၶာ စ ၀တၳဳ စ</w:t>
            </w:r>
          </w:p>
        </w:tc>
        <w:tc>
          <w:tcPr>
            <w:tcW w:w="4230" w:type="dxa"/>
            <w:vAlign w:val="center"/>
          </w:tcPr>
          <w:p w:rsidR="00A53BE4" w:rsidRPr="00827CFA" w:rsidRDefault="00A53BE4" w:rsidP="00E536BC">
            <w:pPr>
              <w:ind w:right="-4"/>
              <w:rPr>
                <w:rFonts w:ascii="Zawgyi-One" w:hAnsi="Zawgyi-One" w:cs="Zawgyi-One"/>
                <w:color w:val="0070C0"/>
                <w:sz w:val="20"/>
                <w:szCs w:val="20"/>
              </w:rPr>
            </w:pPr>
            <w:r w:rsidRPr="00827CFA">
              <w:rPr>
                <w:rFonts w:ascii="Zawgyi-One" w:hAnsi="Zawgyi-One" w:cs="Zawgyi-One"/>
                <w:color w:val="0070C0"/>
                <w:sz w:val="20"/>
                <w:szCs w:val="20"/>
              </w:rPr>
              <w:t xml:space="preserve">[၃ ၁ ၂]ခႏၶာနံ </w:t>
            </w:r>
            <w:r w:rsidRPr="00827CFA">
              <w:rPr>
                <w:rFonts w:ascii="-Win---WingDings" w:hAnsi="-Win---WingDings" w:cs="Zawgyi-One"/>
                <w:color w:val="0070C0"/>
              </w:rPr>
              <w:t>d</w:t>
            </w:r>
          </w:p>
        </w:tc>
      </w:tr>
      <w:tr w:rsidR="00A53BE4" w:rsidRPr="00C27817" w:rsidTr="00E536BC">
        <w:trPr>
          <w:trHeight w:val="432"/>
        </w:trPr>
        <w:tc>
          <w:tcPr>
            <w:tcW w:w="487" w:type="dxa"/>
            <w:vMerge/>
            <w:tcBorders>
              <w:right w:val="nil"/>
            </w:tcBorders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88" w:type="dxa"/>
            <w:gridSpan w:val="2"/>
            <w:vMerge w:val="restart"/>
            <w:tcBorders>
              <w:left w:val="nil"/>
              <w:right w:val="double" w:sz="4" w:space="0" w:color="auto"/>
            </w:tcBorders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019" w:type="dxa"/>
            <w:tcBorders>
              <w:left w:val="double" w:sz="4" w:space="0" w:color="auto"/>
            </w:tcBorders>
            <w:shd w:val="clear" w:color="auto" w:fill="CCECFF"/>
            <w:vAlign w:val="center"/>
          </w:tcPr>
          <w:p w:rsidR="00A53BE4" w:rsidRPr="009555FC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(၁၃) အကုသေလာ စ အဗ်ာကေတာ စ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>ဓ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>မၼာ</w:t>
            </w:r>
          </w:p>
        </w:tc>
        <w:tc>
          <w:tcPr>
            <w:tcW w:w="4230" w:type="dxa"/>
            <w:shd w:val="clear" w:color="auto" w:fill="CCECFF"/>
            <w:vAlign w:val="center"/>
          </w:tcPr>
          <w:p w:rsidR="00A53BE4" w:rsidRPr="009555FC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အဗ်ာကတႆ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ဓမၼႆ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C27817" w:rsidTr="00E536BC">
        <w:trPr>
          <w:trHeight w:val="432"/>
        </w:trPr>
        <w:tc>
          <w:tcPr>
            <w:tcW w:w="487" w:type="dxa"/>
            <w:vMerge/>
            <w:tcBorders>
              <w:right w:val="nil"/>
            </w:tcBorders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88" w:type="dxa"/>
            <w:gridSpan w:val="2"/>
            <w:vMerge/>
            <w:tcBorders>
              <w:left w:val="nil"/>
              <w:right w:val="double" w:sz="4" w:space="0" w:color="auto"/>
            </w:tcBorders>
            <w:vAlign w:val="center"/>
          </w:tcPr>
          <w:p w:rsidR="00A53BE4" w:rsidRPr="00C27817" w:rsidRDefault="00A53BE4" w:rsidP="00E536B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019" w:type="dxa"/>
            <w:tcBorders>
              <w:left w:val="double" w:sz="4" w:space="0" w:color="auto"/>
            </w:tcBorders>
            <w:vAlign w:val="center"/>
          </w:tcPr>
          <w:p w:rsidR="00A53BE4" w:rsidRPr="00C27817" w:rsidRDefault="00A53BE4" w:rsidP="00E536BC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အ</w:t>
            </w:r>
            <w:r w:rsidRPr="00C27817">
              <w:rPr>
                <w:rFonts w:ascii="Zawgyi-One" w:hAnsi="Zawgyi-One" w:cs="Zawgyi-One"/>
                <w:sz w:val="20"/>
                <w:szCs w:val="20"/>
              </w:rPr>
              <w:t>ကုသလာ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27817">
              <w:rPr>
                <w:rFonts w:ascii="Zawgyi-One" w:hAnsi="Zawgyi-One" w:cs="Zawgyi-One"/>
                <w:sz w:val="20"/>
                <w:szCs w:val="20"/>
              </w:rPr>
              <w:t>ခႏၶာ စ မဟာဘူတာ စ</w:t>
            </w:r>
          </w:p>
        </w:tc>
        <w:tc>
          <w:tcPr>
            <w:tcW w:w="4230" w:type="dxa"/>
            <w:vAlign w:val="center"/>
          </w:tcPr>
          <w:p w:rsidR="00A53BE4" w:rsidRPr="00C27817" w:rsidRDefault="00A53BE4" w:rsidP="00E536BC">
            <w:pPr>
              <w:ind w:right="-4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စိတၱသမု႒ာနာနံ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27817">
              <w:rPr>
                <w:rFonts w:ascii="Zawgyi-One" w:hAnsi="Zawgyi-One" w:cs="Zawgyi-One"/>
                <w:sz w:val="20"/>
                <w:szCs w:val="20"/>
              </w:rPr>
              <w:t>ရူပါနံ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</w:tbl>
    <w:p w:rsidR="00A53BE4" w:rsidRDefault="00A53BE4" w:rsidP="00A53BE4">
      <w:pPr>
        <w:ind w:left="270"/>
        <w:jc w:val="both"/>
        <w:rPr>
          <w:rFonts w:ascii="Zawgyi-One" w:hAnsi="Zawgyi-One" w:cs="Zawgyi-One"/>
          <w:sz w:val="20"/>
        </w:rPr>
      </w:pPr>
    </w:p>
    <w:p w:rsidR="00A53BE4" w:rsidRDefault="00A53BE4" w:rsidP="00A53BE4">
      <w:pPr>
        <w:ind w:left="270"/>
        <w:jc w:val="both"/>
        <w:rPr>
          <w:rFonts w:ascii="Zawgyi-One" w:hAnsi="Zawgyi-One" w:cs="Zawgyi-One"/>
          <w:sz w:val="20"/>
        </w:rPr>
      </w:pPr>
      <w:r>
        <w:rPr>
          <w:rFonts w:ascii="Zawgyi-One" w:hAnsi="Zawgyi-One" w:cs="Zawgyi-One"/>
          <w:sz w:val="20"/>
        </w:rPr>
        <w:t xml:space="preserve">မွတ္ခ်က္။ </w:t>
      </w:r>
      <w:r w:rsidRPr="00827CFA">
        <w:rPr>
          <w:rFonts w:ascii="Zawgyi-One" w:hAnsi="Zawgyi-One" w:cs="Zawgyi-One"/>
          <w:sz w:val="20"/>
        </w:rPr>
        <w:t>အနီေရာင္ျဖင့္ျပထားေသာ ပါဠိမ်ားသည္ ၀တၳဳပုေရဇာတနိႆယျဖစ္ၿပီး၊ အျပာေရာင္မ်ားသည္ သဟ</w:t>
      </w:r>
      <w:r>
        <w:rPr>
          <w:rFonts w:ascii="Zawgyi-One" w:hAnsi="Zawgyi-One" w:cs="Zawgyi-One"/>
          <w:sz w:val="20"/>
        </w:rPr>
        <w:t>-ပုေရ</w:t>
      </w:r>
      <w:r w:rsidRPr="00827CFA">
        <w:rPr>
          <w:rFonts w:ascii="Zawgyi-One" w:hAnsi="Zawgyi-One" w:cs="Zawgyi-One"/>
          <w:sz w:val="20"/>
        </w:rPr>
        <w:t xml:space="preserve">မိႆက ျဖစ္ပါသည္။ က်န္ပါဠိမ်ားသည္ သဟဇာတပစၥည္း အျပည့္အစံုျဖစ္ပါသည္။ </w:t>
      </w:r>
      <w:r>
        <w:rPr>
          <w:rFonts w:ascii="Zawgyi-One" w:hAnsi="Zawgyi-One" w:cs="Zawgyi-One"/>
          <w:sz w:val="20"/>
        </w:rPr>
        <w:t>ထို႔ေၾကာင့္-</w:t>
      </w:r>
    </w:p>
    <w:p w:rsidR="00A53BE4" w:rsidRPr="00827CFA" w:rsidRDefault="00A53BE4" w:rsidP="00A53BE4">
      <w:pPr>
        <w:ind w:left="270"/>
        <w:jc w:val="center"/>
        <w:rPr>
          <w:rFonts w:ascii="Zawgyi-One" w:hAnsi="Zawgyi-One" w:cs="Zawgyi-One"/>
          <w:sz w:val="20"/>
        </w:rPr>
      </w:pPr>
      <w:r>
        <w:rPr>
          <w:rFonts w:ascii="Zawgyi-One" w:hAnsi="Zawgyi-One" w:cs="Zawgyi-One"/>
          <w:sz w:val="20"/>
        </w:rPr>
        <w:t>နိႆယပစၥည္း= သဟဇာတပစၥည္းအျပည့္အစံု+၀တၳဳပုေရဇာတနိႆယ+သဟပုေရမိႆက</w:t>
      </w:r>
    </w:p>
    <w:p w:rsidR="00A53BE4" w:rsidRDefault="00A53BE4" w:rsidP="00E05F98">
      <w:pPr>
        <w:ind w:right="-45"/>
        <w:jc w:val="center"/>
        <w:rPr>
          <w:rFonts w:ascii="Zawgyi-One" w:hAnsi="Zawgyi-One" w:cs="Zawgyi-One"/>
          <w:b/>
          <w:sz w:val="28"/>
        </w:rPr>
        <w:sectPr w:rsidR="00A53BE4" w:rsidSect="00E05F98">
          <w:pgSz w:w="11907" w:h="16839" w:code="9"/>
          <w:pgMar w:top="1152" w:right="1152" w:bottom="1152" w:left="1440" w:header="720" w:footer="720" w:gutter="0"/>
          <w:cols w:space="720"/>
          <w:docGrid w:linePitch="360"/>
        </w:sectPr>
      </w:pPr>
    </w:p>
    <w:p w:rsidR="00A53BE4" w:rsidRPr="000D189A" w:rsidRDefault="00A53BE4" w:rsidP="00A53BE4">
      <w:pPr>
        <w:spacing w:after="0" w:line="240" w:lineRule="auto"/>
        <w:jc w:val="center"/>
        <w:rPr>
          <w:rFonts w:ascii="Zawgyi-One" w:hAnsi="Zawgyi-One" w:cs="Zawgyi-One"/>
          <w:b/>
        </w:rPr>
      </w:pPr>
      <w:r>
        <w:rPr>
          <w:rFonts w:ascii="Zawgyi-One" w:hAnsi="Zawgyi-One" w:cs="Zawgyi-One"/>
          <w:b/>
        </w:rPr>
        <w:lastRenderedPageBreak/>
        <w:t>ဥပနိႆယ</w:t>
      </w:r>
      <w:r w:rsidRPr="000D189A">
        <w:rPr>
          <w:rFonts w:ascii="Zawgyi-One" w:hAnsi="Zawgyi-One" w:cs="Zawgyi-One"/>
          <w:b/>
        </w:rPr>
        <w:t>ပစၥည္း</w:t>
      </w:r>
    </w:p>
    <w:p w:rsidR="00A53BE4" w:rsidRDefault="00A53BE4" w:rsidP="00A53BE4">
      <w:pPr>
        <w:spacing w:after="0" w:line="240" w:lineRule="auto"/>
        <w:rPr>
          <w:rFonts w:ascii="Zawgyi-One" w:hAnsi="Zawgyi-One" w:cs="Zawgyi-One"/>
        </w:rPr>
      </w:pPr>
      <w:r>
        <w:rPr>
          <w:rFonts w:ascii="Zawgyi-One" w:hAnsi="Zawgyi-One" w:cs="Zawgyi-One"/>
        </w:rPr>
        <w:t xml:space="preserve">သခ်ၤာ(န၀) </w:t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  <w:t xml:space="preserve">                    (</w:t>
      </w:r>
      <w:r w:rsidRPr="00C33C3E">
        <w:rPr>
          <w:rFonts w:ascii="-Win---WingDings" w:hAnsi="-Win---WingDings" w:cs="Zawgyi-One"/>
          <w:color w:val="000000" w:themeColor="text1"/>
          <w:sz w:val="20"/>
        </w:rPr>
        <w:t>d</w:t>
      </w:r>
      <w:r>
        <w:rPr>
          <w:rFonts w:ascii="Courier New" w:hAnsi="Courier New" w:cs="Courier New"/>
          <w:b/>
          <w:color w:val="FF0000"/>
          <w:sz w:val="24"/>
          <w:szCs w:val="20"/>
        </w:rPr>
        <w:t xml:space="preserve"> </w:t>
      </w:r>
      <w:r>
        <w:rPr>
          <w:rFonts w:ascii="Zawgyi-One" w:hAnsi="Zawgyi-One" w:cs="Zawgyi-One"/>
        </w:rPr>
        <w:t xml:space="preserve">= </w:t>
      </w:r>
      <w:r w:rsidRPr="005B10AA">
        <w:rPr>
          <w:rFonts w:ascii="Zawgyi-One" w:hAnsi="Zawgyi-One" w:cs="Zawgyi-One"/>
        </w:rPr>
        <w:t>ဥပနိႆယ</w:t>
      </w:r>
      <w:r>
        <w:rPr>
          <w:rFonts w:ascii="Zawgyi-One" w:hAnsi="Zawgyi-One" w:cs="Zawgyi-One"/>
        </w:rPr>
        <w:t>ပ</w:t>
      </w:r>
      <w:r w:rsidRPr="006621D5">
        <w:rPr>
          <w:rFonts w:ascii="Zawgyi-One" w:hAnsi="Zawgyi-One" w:cs="Zawgyi-One"/>
        </w:rPr>
        <w:t>စၥေယန</w:t>
      </w:r>
      <w:r>
        <w:rPr>
          <w:rFonts w:ascii="Zawgyi-One" w:hAnsi="Zawgyi-One" w:cs="Zawgyi-One"/>
        </w:rPr>
        <w:t xml:space="preserve"> ပစၥေယာ။)</w:t>
      </w:r>
    </w:p>
    <w:tbl>
      <w:tblPr>
        <w:tblStyle w:val="TableGrid1"/>
        <w:tblW w:w="9720" w:type="dxa"/>
        <w:tblInd w:w="198" w:type="dxa"/>
        <w:tblLayout w:type="fixed"/>
        <w:tblLook w:val="04A0"/>
      </w:tblPr>
      <w:tblGrid>
        <w:gridCol w:w="540"/>
        <w:gridCol w:w="540"/>
        <w:gridCol w:w="1530"/>
        <w:gridCol w:w="360"/>
        <w:gridCol w:w="810"/>
        <w:gridCol w:w="90"/>
        <w:gridCol w:w="720"/>
        <w:gridCol w:w="720"/>
        <w:gridCol w:w="270"/>
        <w:gridCol w:w="4140"/>
      </w:tblGrid>
      <w:tr w:rsidR="00A53BE4" w:rsidRPr="00D9442E" w:rsidTr="00E536BC">
        <w:trPr>
          <w:trHeight w:val="20"/>
        </w:trPr>
        <w:tc>
          <w:tcPr>
            <w:tcW w:w="1080" w:type="dxa"/>
            <w:gridSpan w:val="2"/>
            <w:vAlign w:val="center"/>
          </w:tcPr>
          <w:p w:rsidR="00A53BE4" w:rsidRPr="00261FF0" w:rsidRDefault="00A53BE4" w:rsidP="00E536BC">
            <w:pPr>
              <w:ind w:right="0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261FF0">
              <w:rPr>
                <w:rFonts w:ascii="Zawgyi-One" w:hAnsi="Zawgyi-One" w:cs="Zawgyi-One"/>
                <w:sz w:val="20"/>
                <w:szCs w:val="24"/>
              </w:rPr>
              <w:t>မွတ္ခ်က္</w:t>
            </w:r>
          </w:p>
        </w:tc>
        <w:tc>
          <w:tcPr>
            <w:tcW w:w="2790" w:type="dxa"/>
            <w:gridSpan w:val="4"/>
            <w:vAlign w:val="center"/>
          </w:tcPr>
          <w:p w:rsidR="00A53BE4" w:rsidRPr="005E46EB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ပဒ [</w:t>
            </w:r>
            <w:r w:rsidRPr="005E46EB">
              <w:rPr>
                <w:rFonts w:ascii="Zawgyi-One" w:hAnsi="Zawgyi-One" w:cs="Zawgyi-One"/>
                <w:b/>
                <w:sz w:val="20"/>
                <w:szCs w:val="20"/>
              </w:rPr>
              <w:t>ပစၥည္း(ကတၱား)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>]</w:t>
            </w:r>
          </w:p>
        </w:tc>
        <w:tc>
          <w:tcPr>
            <w:tcW w:w="5850" w:type="dxa"/>
            <w:gridSpan w:val="4"/>
            <w:vAlign w:val="center"/>
          </w:tcPr>
          <w:p w:rsidR="00A53BE4" w:rsidRPr="005E46EB" w:rsidRDefault="00A53BE4" w:rsidP="00E536BC">
            <w:pPr>
              <w:ind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ပဒါ၀သာန [</w:t>
            </w:r>
            <w:r w:rsidRPr="005E46EB">
              <w:rPr>
                <w:rFonts w:ascii="Zawgyi-One" w:hAnsi="Zawgyi-One" w:cs="Zawgyi-One"/>
                <w:b/>
                <w:sz w:val="20"/>
                <w:szCs w:val="20"/>
              </w:rPr>
              <w:t>ပစၥ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>ယုပၸန္</w:t>
            </w:r>
            <w:r w:rsidRPr="005E46EB">
              <w:rPr>
                <w:rFonts w:ascii="Zawgyi-One" w:hAnsi="Zawgyi-One" w:cs="Zawgyi-One"/>
                <w:b/>
                <w:sz w:val="20"/>
                <w:szCs w:val="20"/>
              </w:rPr>
              <w:t>(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>သမၸဒါန္</w:t>
            </w:r>
            <w:r w:rsidRPr="005E46EB">
              <w:rPr>
                <w:rFonts w:ascii="Zawgyi-One" w:hAnsi="Zawgyi-One" w:cs="Zawgyi-One"/>
                <w:b/>
                <w:sz w:val="20"/>
                <w:szCs w:val="20"/>
              </w:rPr>
              <w:t>)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>]</w:t>
            </w:r>
          </w:p>
        </w:tc>
      </w:tr>
      <w:tr w:rsidR="00A53BE4" w:rsidRPr="00D9442E" w:rsidTr="00E536BC">
        <w:trPr>
          <w:trHeight w:val="20"/>
        </w:trPr>
        <w:tc>
          <w:tcPr>
            <w:tcW w:w="540" w:type="dxa"/>
            <w:vMerge w:val="restart"/>
            <w:tcBorders>
              <w:right w:val="nil"/>
            </w:tcBorders>
            <w:textDirection w:val="btLr"/>
            <w:vAlign w:val="center"/>
          </w:tcPr>
          <w:p w:rsidR="00A53BE4" w:rsidRPr="00196CF2" w:rsidRDefault="00A53BE4" w:rsidP="00E536BC">
            <w:pPr>
              <w:ind w:left="113" w:right="113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196CF2">
              <w:rPr>
                <w:rFonts w:ascii="Zawgyi-One" w:hAnsi="Zawgyi-One" w:cs="Zawgyi-One"/>
                <w:szCs w:val="24"/>
              </w:rPr>
              <w:t>ကုသလပဒ-၃</w:t>
            </w:r>
          </w:p>
        </w:tc>
        <w:tc>
          <w:tcPr>
            <w:tcW w:w="540" w:type="dxa"/>
            <w:tcBorders>
              <w:left w:val="nil"/>
              <w:bottom w:val="nil"/>
            </w:tcBorders>
            <w:textDirection w:val="btLr"/>
            <w:vAlign w:val="center"/>
          </w:tcPr>
          <w:p w:rsidR="00A53BE4" w:rsidRPr="00F75AB5" w:rsidRDefault="00A53BE4" w:rsidP="00E536BC">
            <w:pPr>
              <w:ind w:left="113" w:right="113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</w:p>
        </w:tc>
        <w:tc>
          <w:tcPr>
            <w:tcW w:w="2790" w:type="dxa"/>
            <w:gridSpan w:val="4"/>
            <w:shd w:val="clear" w:color="auto" w:fill="CCECFF"/>
            <w:vAlign w:val="center"/>
          </w:tcPr>
          <w:p w:rsidR="00A53BE4" w:rsidRPr="009555FC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(၁) ကုသေလာ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ဓေမၼာ</w:t>
            </w:r>
          </w:p>
        </w:tc>
        <w:tc>
          <w:tcPr>
            <w:tcW w:w="5850" w:type="dxa"/>
            <w:gridSpan w:val="4"/>
            <w:shd w:val="clear" w:color="auto" w:fill="CCECFF"/>
            <w:vAlign w:val="center"/>
          </w:tcPr>
          <w:p w:rsidR="00A53BE4" w:rsidRPr="009555FC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ကုသလႆ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ဓမၼႆ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nil"/>
            </w:tcBorders>
            <w:vAlign w:val="center"/>
          </w:tcPr>
          <w:p w:rsidR="00A53BE4" w:rsidRPr="00196CF2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8640" w:type="dxa"/>
            <w:gridSpan w:val="8"/>
            <w:vAlign w:val="center"/>
          </w:tcPr>
          <w:p w:rsidR="00A53BE4" w:rsidRPr="00261FF0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အာရမၼဏူပနိႆေယာ၊ အနႏၲ႐ူပနိႆေယာ၊ ပကတူပနိႆေယာ။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nil"/>
              <w:bottom w:val="nil"/>
            </w:tcBorders>
            <w:vAlign w:val="center"/>
          </w:tcPr>
          <w:p w:rsidR="00A53BE4" w:rsidRPr="00196CF2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8640" w:type="dxa"/>
            <w:gridSpan w:val="8"/>
            <w:vAlign w:val="center"/>
          </w:tcPr>
          <w:p w:rsidR="00A53BE4" w:rsidRPr="000657F1" w:rsidRDefault="00A53BE4" w:rsidP="00E536BC">
            <w:pPr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</w:pPr>
            <w:r w:rsidRPr="000657F1"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>အာရမၼဏူပနိႆေယာ</w:t>
            </w:r>
            <w:r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 xml:space="preserve"> - 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>(အာရမၼဏာဓိပတိ၏ ကု-ကု သခ်ၤာအတိုင္း)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nil"/>
            </w:tcBorders>
            <w:vAlign w:val="center"/>
          </w:tcPr>
          <w:p w:rsidR="00A53BE4" w:rsidRPr="00196CF2" w:rsidRDefault="00A53BE4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8640" w:type="dxa"/>
            <w:gridSpan w:val="8"/>
            <w:vAlign w:val="center"/>
          </w:tcPr>
          <w:p w:rsidR="00A53BE4" w:rsidRPr="00261FF0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0657F1"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>အနႏၲ႐ူပနိႆေယာ</w:t>
            </w:r>
            <w:r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 xml:space="preserve"> -  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>(</w:t>
            </w:r>
            <w:r>
              <w:rPr>
                <w:rFonts w:ascii="Zawgyi-One" w:hAnsi="Zawgyi-One" w:cs="Zawgyi-One"/>
                <w:color w:val="0070C0"/>
                <w:sz w:val="20"/>
                <w:szCs w:val="18"/>
              </w:rPr>
              <w:t>အနႏၲရပစၥည္း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>၏ ကု-ကု သခ်ၤာအတိုင္း)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nil"/>
            </w:tcBorders>
            <w:vAlign w:val="center"/>
          </w:tcPr>
          <w:p w:rsidR="00A53BE4" w:rsidRPr="00196CF2" w:rsidRDefault="00A53BE4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8640" w:type="dxa"/>
            <w:gridSpan w:val="8"/>
            <w:vAlign w:val="center"/>
          </w:tcPr>
          <w:p w:rsidR="00A53BE4" w:rsidRPr="00261FF0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89714D">
              <w:rPr>
                <w:rFonts w:ascii="Zawgyi-One" w:hAnsi="Zawgyi-One" w:cs="Zawgyi-One" w:hint="cs"/>
                <w:b/>
                <w:color w:val="00CC00"/>
                <w:sz w:val="20"/>
                <w:szCs w:val="18"/>
              </w:rPr>
              <w:t>ပကတူပ</w:t>
            </w:r>
            <w:r w:rsidRPr="000657F1"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>နိႆေယာ</w:t>
            </w:r>
            <w:r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 xml:space="preserve"> - 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A53BE4" w:rsidRPr="00196CF2" w:rsidRDefault="00A53BE4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၁</w:t>
            </w:r>
          </w:p>
        </w:tc>
        <w:tc>
          <w:tcPr>
            <w:tcW w:w="3510" w:type="dxa"/>
            <w:gridSpan w:val="5"/>
            <w:vAlign w:val="center"/>
          </w:tcPr>
          <w:p w:rsidR="00A53BE4" w:rsidRPr="00261FF0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သဒၶံ ဥပနိႆာယ</w:t>
            </w:r>
          </w:p>
        </w:tc>
        <w:tc>
          <w:tcPr>
            <w:tcW w:w="5130" w:type="dxa"/>
            <w:gridSpan w:val="3"/>
            <w:shd w:val="clear" w:color="auto" w:fill="auto"/>
            <w:vAlign w:val="center"/>
          </w:tcPr>
          <w:p w:rsidR="00A53BE4" w:rsidRPr="00A75FCD" w:rsidRDefault="00A53BE4" w:rsidP="00E536BC">
            <w:pPr>
              <w:ind w:right="-108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ဒါနံ ေဒတိ၊ သီလံ သမာဒိယတိ၊ ဥေပါသထကမၼံ ကေရာတိ၊ စ်ာနံ ဥပၸါေဒတိ၊ ဝိပႆနံ ဥပၸါေဒတိ၊ မဂၢံ ဥပၸါေဒတိ၊ အဘိညံ ဥပၸါေဒတိ၊ သမာပတၱႎ ဥပၸါေဒတိ။       </w:t>
            </w:r>
            <w:r w:rsidRPr="00591BBB">
              <w:rPr>
                <w:rFonts w:ascii="Zawgyi-One" w:hAnsi="Zawgyi-One" w:cs="Zawgyi-One"/>
                <w:color w:val="0070C0"/>
                <w:sz w:val="20"/>
                <w:szCs w:val="18"/>
              </w:rPr>
              <w:t>(ေအာင္ျခင္း၈ပါးဟုမွတ္သားထားရန္)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A53BE4" w:rsidRPr="00196CF2" w:rsidRDefault="00A53BE4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3510" w:type="dxa"/>
            <w:gridSpan w:val="5"/>
            <w:vAlign w:val="center"/>
          </w:tcPr>
          <w:p w:rsidR="00A53BE4" w:rsidRPr="00261FF0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သီလံ၊ သုတံ၊ စာဂံ၊ ပညံ ဥပနိႆာယ</w:t>
            </w:r>
          </w:p>
        </w:tc>
        <w:tc>
          <w:tcPr>
            <w:tcW w:w="5130" w:type="dxa"/>
            <w:gridSpan w:val="3"/>
            <w:shd w:val="clear" w:color="auto" w:fill="auto"/>
            <w:vAlign w:val="center"/>
          </w:tcPr>
          <w:p w:rsidR="00A53BE4" w:rsidRPr="001E7268" w:rsidRDefault="00A53BE4" w:rsidP="00E536BC">
            <w:pPr>
              <w:ind w:right="-10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ဒါနံ ေဒတိ၊ သီလံ သမာဒိယတိ၊.. </w:t>
            </w:r>
            <w:r w:rsidRPr="005E6104">
              <w:rPr>
                <w:rFonts w:ascii="Zawgyi-One" w:hAnsi="Zawgyi-One" w:cs="Zawgyi-One"/>
                <w:color w:val="0070C0"/>
                <w:sz w:val="20"/>
                <w:szCs w:val="18"/>
              </w:rPr>
              <w:t>(ေအာင္ျခင္း၈ပါး)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A53BE4" w:rsidRPr="00196CF2" w:rsidRDefault="00A53BE4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၂</w:t>
            </w:r>
          </w:p>
        </w:tc>
        <w:tc>
          <w:tcPr>
            <w:tcW w:w="3510" w:type="dxa"/>
            <w:gridSpan w:val="5"/>
            <w:vAlign w:val="center"/>
          </w:tcPr>
          <w:p w:rsidR="00A53BE4" w:rsidRPr="00261FF0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သဒၶါ၊ သီလံ၊ သုတံ၊ စာေဂါ၊ ပညာ</w:t>
            </w:r>
          </w:p>
        </w:tc>
        <w:tc>
          <w:tcPr>
            <w:tcW w:w="5130" w:type="dxa"/>
            <w:gridSpan w:val="3"/>
            <w:shd w:val="clear" w:color="auto" w:fill="auto"/>
            <w:vAlign w:val="center"/>
          </w:tcPr>
          <w:p w:rsidR="00A53BE4" w:rsidRPr="00261FF0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သဒၶါယ၊ သီလႆ၊ သုတႆ၊ စာဂႆ၊ ပညာယ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A53BE4" w:rsidRPr="00196CF2" w:rsidRDefault="00A53BE4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၃</w:t>
            </w:r>
          </w:p>
        </w:tc>
        <w:tc>
          <w:tcPr>
            <w:tcW w:w="3510" w:type="dxa"/>
            <w:gridSpan w:val="5"/>
            <w:vAlign w:val="center"/>
          </w:tcPr>
          <w:p w:rsidR="00A53BE4" w:rsidRPr="00261FF0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ပဌမႆ စ်ာနႆ </w:t>
            </w:r>
            <w:r w:rsidRPr="009C569B">
              <w:rPr>
                <w:rFonts w:ascii="Zawgyi-One" w:hAnsi="Zawgyi-One" w:cs="Zawgyi-One"/>
                <w:color w:val="FF0000"/>
                <w:sz w:val="20"/>
                <w:szCs w:val="18"/>
              </w:rPr>
              <w:t>ပရိကမၼံ</w:t>
            </w:r>
          </w:p>
        </w:tc>
        <w:tc>
          <w:tcPr>
            <w:tcW w:w="5130" w:type="dxa"/>
            <w:gridSpan w:val="3"/>
            <w:shd w:val="clear" w:color="auto" w:fill="auto"/>
            <w:vAlign w:val="center"/>
          </w:tcPr>
          <w:p w:rsidR="00A53BE4" w:rsidRPr="00261FF0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ပဌမႆ စ်ာနႆ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A53BE4" w:rsidRPr="00196CF2" w:rsidRDefault="00A53BE4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3510" w:type="dxa"/>
            <w:gridSpan w:val="5"/>
            <w:vAlign w:val="center"/>
          </w:tcPr>
          <w:p w:rsidR="00A53BE4" w:rsidRPr="00261FF0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ဒုတိယႆ...၊ တတိယႆ...၊ စတုတၳႆ စ်ာနႆ </w:t>
            </w:r>
            <w:r w:rsidRPr="009C569B">
              <w:rPr>
                <w:rFonts w:ascii="Zawgyi-One" w:hAnsi="Zawgyi-One" w:cs="Zawgyi-One"/>
                <w:color w:val="FF0000"/>
                <w:sz w:val="20"/>
                <w:szCs w:val="18"/>
              </w:rPr>
              <w:t>ပရိကမၼံ</w:t>
            </w:r>
          </w:p>
        </w:tc>
        <w:tc>
          <w:tcPr>
            <w:tcW w:w="5130" w:type="dxa"/>
            <w:gridSpan w:val="3"/>
            <w:shd w:val="clear" w:color="auto" w:fill="auto"/>
            <w:vAlign w:val="center"/>
          </w:tcPr>
          <w:p w:rsidR="00A53BE4" w:rsidRPr="00261FF0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ဒုတိယႆ ...၊ တတိယႆ...၊ စတုတၳႆ စ်ာနႆ 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A53BE4" w:rsidRPr="00196CF2" w:rsidRDefault="00A53BE4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3510" w:type="dxa"/>
            <w:gridSpan w:val="5"/>
          </w:tcPr>
          <w:p w:rsidR="00A53BE4" w:rsidRDefault="00A53BE4" w:rsidP="00E536BC">
            <w:pPr>
              <w:ind w:right="0"/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အာကာ...၊ဝိညာ...၊အာကိဥၥညာ...၊ ေန၀... </w:t>
            </w:r>
            <w:r w:rsidRPr="0038630F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စ်ာနႆ </w:t>
            </w:r>
            <w:r w:rsidRPr="009C569B">
              <w:rPr>
                <w:rFonts w:ascii="Zawgyi-One" w:hAnsi="Zawgyi-One" w:cs="Zawgyi-One"/>
                <w:color w:val="FF0000"/>
                <w:sz w:val="20"/>
                <w:szCs w:val="18"/>
              </w:rPr>
              <w:t>ပရိကမၼံ</w:t>
            </w:r>
          </w:p>
        </w:tc>
        <w:tc>
          <w:tcPr>
            <w:tcW w:w="5130" w:type="dxa"/>
            <w:gridSpan w:val="3"/>
            <w:shd w:val="clear" w:color="auto" w:fill="auto"/>
            <w:vAlign w:val="center"/>
          </w:tcPr>
          <w:p w:rsidR="00A53BE4" w:rsidRPr="00261FF0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အာကာ...၊ဝိညာ...၊အာကိဥၥညာ...၊ ေန၀သညာနာသညာ-ယတနႆ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A53BE4" w:rsidRPr="00196CF2" w:rsidRDefault="00A53BE4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၄</w:t>
            </w:r>
          </w:p>
        </w:tc>
        <w:tc>
          <w:tcPr>
            <w:tcW w:w="3510" w:type="dxa"/>
            <w:gridSpan w:val="5"/>
          </w:tcPr>
          <w:p w:rsidR="00A53BE4" w:rsidRDefault="00A53BE4" w:rsidP="00E536BC">
            <w:pPr>
              <w:tabs>
                <w:tab w:val="left" w:pos="3294"/>
              </w:tabs>
              <w:ind w:right="0"/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ပဌမံ စ်ာနံ</w:t>
            </w:r>
          </w:p>
        </w:tc>
        <w:tc>
          <w:tcPr>
            <w:tcW w:w="5130" w:type="dxa"/>
            <w:gridSpan w:val="3"/>
            <w:shd w:val="clear" w:color="auto" w:fill="auto"/>
            <w:vAlign w:val="center"/>
          </w:tcPr>
          <w:p w:rsidR="00A53BE4" w:rsidRPr="00261FF0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ဒုတိယႆ စ်ာနႆ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bottom w:val="single" w:sz="4" w:space="0" w:color="auto"/>
            </w:tcBorders>
            <w:vAlign w:val="center"/>
          </w:tcPr>
          <w:p w:rsidR="00A53BE4" w:rsidRPr="00196CF2" w:rsidRDefault="00A53BE4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3510" w:type="dxa"/>
            <w:gridSpan w:val="5"/>
          </w:tcPr>
          <w:p w:rsidR="00A53BE4" w:rsidRDefault="00A53BE4" w:rsidP="00E536BC">
            <w:pPr>
              <w:ind w:right="0"/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ဒု...၊ တ...၊ စ...၊ အာကာ...၊ ဝိညာ...၊ အာကိဥၥညာယတနံ</w:t>
            </w:r>
          </w:p>
        </w:tc>
        <w:tc>
          <w:tcPr>
            <w:tcW w:w="5130" w:type="dxa"/>
            <w:gridSpan w:val="3"/>
            <w:shd w:val="clear" w:color="auto" w:fill="auto"/>
            <w:vAlign w:val="center"/>
          </w:tcPr>
          <w:p w:rsidR="00A53BE4" w:rsidRPr="00261FF0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တ...၊ စ...၊ အာကာ...၊ ဝိညာ...၊ အာကိဥၥညာ...၊ ေန၀သညာနာသညာယတနႆ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A53BE4" w:rsidRPr="00196CF2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၅</w:t>
            </w:r>
          </w:p>
        </w:tc>
        <w:tc>
          <w:tcPr>
            <w:tcW w:w="3510" w:type="dxa"/>
            <w:gridSpan w:val="5"/>
          </w:tcPr>
          <w:p w:rsidR="00A53BE4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ဒိဗၺႆ စကၡဳႆ </w:t>
            </w:r>
            <w:r w:rsidRPr="009C569B">
              <w:rPr>
                <w:rFonts w:ascii="Zawgyi-One" w:hAnsi="Zawgyi-One" w:cs="Zawgyi-One"/>
                <w:color w:val="FF0000"/>
                <w:sz w:val="20"/>
                <w:szCs w:val="18"/>
              </w:rPr>
              <w:t>ပရိကမၼံ</w:t>
            </w:r>
          </w:p>
        </w:tc>
        <w:tc>
          <w:tcPr>
            <w:tcW w:w="5130" w:type="dxa"/>
            <w:gridSpan w:val="3"/>
            <w:shd w:val="clear" w:color="auto" w:fill="auto"/>
            <w:vAlign w:val="center"/>
          </w:tcPr>
          <w:p w:rsidR="00A53BE4" w:rsidRDefault="00A53BE4" w:rsidP="00E536BC">
            <w:pPr>
              <w:ind w:right="0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ဒိဗၺႆ စကၡဳႆ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bottom w:val="single" w:sz="4" w:space="0" w:color="auto"/>
            </w:tcBorders>
            <w:vAlign w:val="center"/>
          </w:tcPr>
          <w:p w:rsidR="00A53BE4" w:rsidRPr="00196CF2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3510" w:type="dxa"/>
            <w:gridSpan w:val="5"/>
          </w:tcPr>
          <w:p w:rsidR="00A53BE4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ဒိဗၺာယ ေသာ...၊ ဣဒၶိ ...၊ ေစေတာ...၊ ပုေဗၺ ...၊ ယထာ...၊ အနာ... </w:t>
            </w:r>
            <w:r w:rsidRPr="009C569B">
              <w:rPr>
                <w:rFonts w:ascii="Zawgyi-One" w:hAnsi="Zawgyi-One" w:cs="Zawgyi-One"/>
                <w:color w:val="FF0000"/>
                <w:sz w:val="20"/>
                <w:szCs w:val="18"/>
              </w:rPr>
              <w:t>ပရိကမၼံ</w:t>
            </w:r>
          </w:p>
        </w:tc>
        <w:tc>
          <w:tcPr>
            <w:tcW w:w="5130" w:type="dxa"/>
            <w:gridSpan w:val="3"/>
            <w:shd w:val="clear" w:color="auto" w:fill="auto"/>
            <w:vAlign w:val="center"/>
          </w:tcPr>
          <w:p w:rsidR="00A53BE4" w:rsidRDefault="00A53BE4" w:rsidP="00E536BC">
            <w:pPr>
              <w:ind w:right="0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ဒိဗၺာယ ေသာ...၊ ဣဒၶိ ...၊ ေစေတာ...၊ ပုေဗၺ ...၊ ယထာ...၊ အနာဂတံသညာဏႆ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A53BE4" w:rsidRPr="00196CF2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၆</w:t>
            </w:r>
          </w:p>
        </w:tc>
        <w:tc>
          <w:tcPr>
            <w:tcW w:w="3510" w:type="dxa"/>
            <w:gridSpan w:val="5"/>
          </w:tcPr>
          <w:p w:rsidR="00A53BE4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ဒိဗၺစကၡဳ</w:t>
            </w:r>
          </w:p>
        </w:tc>
        <w:tc>
          <w:tcPr>
            <w:tcW w:w="5130" w:type="dxa"/>
            <w:gridSpan w:val="3"/>
            <w:shd w:val="clear" w:color="auto" w:fill="auto"/>
            <w:vAlign w:val="center"/>
          </w:tcPr>
          <w:p w:rsidR="00A53BE4" w:rsidRDefault="00A53BE4" w:rsidP="00E536BC">
            <w:pPr>
              <w:ind w:right="0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ဒိဗၺာယ ေသာတဓာတုယာ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bottom w:val="single" w:sz="4" w:space="0" w:color="auto"/>
            </w:tcBorders>
            <w:vAlign w:val="center"/>
          </w:tcPr>
          <w:p w:rsidR="00A53BE4" w:rsidRPr="00196CF2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3510" w:type="dxa"/>
            <w:gridSpan w:val="5"/>
          </w:tcPr>
          <w:p w:rsidR="00A53BE4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ဒိဗၺေသာတ...၊ ဣဒၶိ ...၊ ေစေတာ...၊ ပုေဗၺ ...၊ ယထာကမၼဳပဂညာဏံ</w:t>
            </w:r>
          </w:p>
        </w:tc>
        <w:tc>
          <w:tcPr>
            <w:tcW w:w="5130" w:type="dxa"/>
            <w:gridSpan w:val="3"/>
            <w:shd w:val="clear" w:color="auto" w:fill="auto"/>
            <w:vAlign w:val="center"/>
          </w:tcPr>
          <w:p w:rsidR="00A53BE4" w:rsidRDefault="00A53BE4" w:rsidP="00E536BC">
            <w:pPr>
              <w:tabs>
                <w:tab w:val="left" w:pos="4482"/>
              </w:tabs>
              <w:ind w:right="0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ဣဒၶိ ...၊ ေစေတာ...၊ ပုေဗၺ ...၊ ယထာ...၊ အနာဂတံသ-ညာဏႆ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A53BE4" w:rsidRPr="00196CF2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၇</w:t>
            </w:r>
          </w:p>
        </w:tc>
        <w:tc>
          <w:tcPr>
            <w:tcW w:w="3510" w:type="dxa"/>
            <w:gridSpan w:val="5"/>
          </w:tcPr>
          <w:p w:rsidR="00A53BE4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ပဌမႆ မဂၢႆ </w:t>
            </w:r>
            <w:r w:rsidRPr="009C569B">
              <w:rPr>
                <w:rFonts w:ascii="Zawgyi-One" w:hAnsi="Zawgyi-One" w:cs="Zawgyi-One"/>
                <w:color w:val="FF0000"/>
                <w:sz w:val="20"/>
                <w:szCs w:val="18"/>
              </w:rPr>
              <w:t>ပရိကမၼံ</w:t>
            </w:r>
          </w:p>
        </w:tc>
        <w:tc>
          <w:tcPr>
            <w:tcW w:w="5130" w:type="dxa"/>
            <w:gridSpan w:val="3"/>
            <w:shd w:val="clear" w:color="auto" w:fill="auto"/>
            <w:vAlign w:val="center"/>
          </w:tcPr>
          <w:p w:rsidR="00A53BE4" w:rsidRDefault="00A53BE4" w:rsidP="00E536BC">
            <w:pPr>
              <w:tabs>
                <w:tab w:val="left" w:pos="4482"/>
              </w:tabs>
              <w:ind w:right="0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ပထမႆ မဂၢႆ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bottom w:val="single" w:sz="4" w:space="0" w:color="auto"/>
            </w:tcBorders>
            <w:vAlign w:val="center"/>
          </w:tcPr>
          <w:p w:rsidR="00A53BE4" w:rsidRPr="00196CF2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3510" w:type="dxa"/>
            <w:gridSpan w:val="5"/>
          </w:tcPr>
          <w:p w:rsidR="00A53BE4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ဒု...၊ တ...၊ စ... မဂၢႆ </w:t>
            </w:r>
            <w:r w:rsidRPr="009C569B">
              <w:rPr>
                <w:rFonts w:ascii="Zawgyi-One" w:hAnsi="Zawgyi-One" w:cs="Zawgyi-One"/>
                <w:color w:val="FF0000"/>
                <w:sz w:val="20"/>
                <w:szCs w:val="18"/>
              </w:rPr>
              <w:t>ပရိကမၼံ</w:t>
            </w:r>
          </w:p>
        </w:tc>
        <w:tc>
          <w:tcPr>
            <w:tcW w:w="5130" w:type="dxa"/>
            <w:gridSpan w:val="3"/>
            <w:shd w:val="clear" w:color="auto" w:fill="auto"/>
            <w:vAlign w:val="center"/>
          </w:tcPr>
          <w:p w:rsidR="00A53BE4" w:rsidRDefault="00A53BE4" w:rsidP="00E536BC">
            <w:pPr>
              <w:tabs>
                <w:tab w:val="left" w:pos="4482"/>
              </w:tabs>
              <w:ind w:right="0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ဒု...၊ တ...၊ စ... မဂၢႆ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A53BE4" w:rsidRPr="00196CF2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၈</w:t>
            </w:r>
          </w:p>
        </w:tc>
        <w:tc>
          <w:tcPr>
            <w:tcW w:w="3510" w:type="dxa"/>
            <w:gridSpan w:val="5"/>
          </w:tcPr>
          <w:p w:rsidR="00A53BE4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ပဌေမာ မေဂၢါ၊ ဒု...၊ တ... မေဂၢါ</w:t>
            </w:r>
          </w:p>
        </w:tc>
        <w:tc>
          <w:tcPr>
            <w:tcW w:w="5130" w:type="dxa"/>
            <w:gridSpan w:val="3"/>
            <w:shd w:val="clear" w:color="auto" w:fill="auto"/>
            <w:vAlign w:val="center"/>
          </w:tcPr>
          <w:p w:rsidR="00A53BE4" w:rsidRDefault="00A53BE4" w:rsidP="00E536BC">
            <w:pPr>
              <w:tabs>
                <w:tab w:val="left" w:pos="4482"/>
              </w:tabs>
              <w:ind w:right="0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ဒုတိယႆ မဂၢႆ၊ တ...၊ စ... မဂၢႆ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A53BE4" w:rsidRPr="00196CF2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၉</w:t>
            </w:r>
          </w:p>
        </w:tc>
        <w:tc>
          <w:tcPr>
            <w:tcW w:w="3510" w:type="dxa"/>
            <w:gridSpan w:val="5"/>
          </w:tcPr>
          <w:p w:rsidR="00A53BE4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ေသကၡာ မဂၢံ ဥပနိႆာယ</w:t>
            </w:r>
          </w:p>
        </w:tc>
        <w:tc>
          <w:tcPr>
            <w:tcW w:w="5130" w:type="dxa"/>
            <w:gridSpan w:val="3"/>
            <w:shd w:val="clear" w:color="auto" w:fill="auto"/>
            <w:vAlign w:val="center"/>
          </w:tcPr>
          <w:p w:rsidR="00A53BE4" w:rsidRDefault="00A53BE4" w:rsidP="00E536BC">
            <w:pPr>
              <w:tabs>
                <w:tab w:val="left" w:pos="4482"/>
              </w:tabs>
              <w:ind w:right="0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အႏုပၸႏၷံ သမာပတၱႎ ဥပၸါေဒႏၲိ၊ ဥပၸႏၷံ သမာပဇၨႏၲိ၊ သခၤါေရ အနိစၥေတာ၊ ဒုကၡေတာ အနတၱေတာ ဝိပႆႏၲိ။ 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bottom w:val="single" w:sz="4" w:space="0" w:color="auto"/>
            </w:tcBorders>
            <w:vAlign w:val="center"/>
          </w:tcPr>
          <w:p w:rsidR="00A53BE4" w:rsidRPr="00196CF2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3510" w:type="dxa"/>
            <w:gridSpan w:val="5"/>
          </w:tcPr>
          <w:p w:rsidR="00A53BE4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မေဂၢါ </w:t>
            </w:r>
          </w:p>
        </w:tc>
        <w:tc>
          <w:tcPr>
            <w:tcW w:w="5130" w:type="dxa"/>
            <w:gridSpan w:val="3"/>
            <w:shd w:val="clear" w:color="auto" w:fill="auto"/>
            <w:vAlign w:val="center"/>
          </w:tcPr>
          <w:p w:rsidR="00A53BE4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ေသကၡာနံ အတၳပၸဋိသမ႓ိဒါယ၊ ဓမၼ...၊ နိ႐ုတိၱ...၊ ပဋိဘာနပၸဋိသမ႓ိဒါယ၊ ဌာနာဌာနေကာသလႅႆ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nil"/>
              <w:bottom w:val="nil"/>
            </w:tcBorders>
            <w:vAlign w:val="center"/>
          </w:tcPr>
          <w:p w:rsidR="00A53BE4" w:rsidRPr="00F75AB5" w:rsidRDefault="00A53BE4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</w:pPr>
          </w:p>
        </w:tc>
        <w:tc>
          <w:tcPr>
            <w:tcW w:w="3510" w:type="dxa"/>
            <w:gridSpan w:val="5"/>
            <w:shd w:val="clear" w:color="auto" w:fill="CCECFF"/>
            <w:vAlign w:val="center"/>
          </w:tcPr>
          <w:p w:rsidR="00A53BE4" w:rsidRPr="00532A45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(၂) ကုသေလာ ဓေမၼာ</w:t>
            </w:r>
          </w:p>
        </w:tc>
        <w:tc>
          <w:tcPr>
            <w:tcW w:w="5130" w:type="dxa"/>
            <w:gridSpan w:val="3"/>
            <w:shd w:val="clear" w:color="auto" w:fill="CCECFF"/>
            <w:vAlign w:val="center"/>
          </w:tcPr>
          <w:p w:rsidR="00A53BE4" w:rsidRPr="00532A45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အကုသလ</w:t>
            </w: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 xml:space="preserve">ႆ ဓမၼႆ </w:t>
            </w:r>
            <w:r w:rsidRPr="00532A45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</w:tcBorders>
            <w:vAlign w:val="center"/>
          </w:tcPr>
          <w:p w:rsidR="00A53BE4" w:rsidRPr="00F75AB5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</w:pP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A53BE4" w:rsidRPr="00261FF0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အာရမၼဏူပနိႆေယာ၊ ပကတူပနိႆေယာ။</w:t>
            </w:r>
          </w:p>
        </w:tc>
      </w:tr>
      <w:tr w:rsidR="00A53BE4" w:rsidRPr="00D9442E" w:rsidTr="00E536BC">
        <w:trPr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</w:tcBorders>
            <w:vAlign w:val="center"/>
          </w:tcPr>
          <w:p w:rsidR="00A53BE4" w:rsidRPr="00F75AB5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</w:pP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A53BE4" w:rsidRPr="000657F1" w:rsidRDefault="00A53BE4" w:rsidP="00E536BC">
            <w:pPr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</w:pPr>
            <w:r w:rsidRPr="000657F1"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>အာရမၼဏူပနိႆေယာ</w:t>
            </w:r>
            <w:r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 xml:space="preserve"> - 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>(အာရမၼဏာဓိပတိ၏ ကု-</w:t>
            </w:r>
            <w:r>
              <w:rPr>
                <w:rFonts w:ascii="Zawgyi-One" w:hAnsi="Zawgyi-One" w:cs="Zawgyi-One"/>
                <w:color w:val="0070C0"/>
                <w:sz w:val="20"/>
                <w:szCs w:val="18"/>
              </w:rPr>
              <w:t>အ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>ကု သခ်ၤာအတိုင္း)</w:t>
            </w:r>
          </w:p>
        </w:tc>
      </w:tr>
      <w:tr w:rsidR="00A53BE4" w:rsidRPr="00D9442E" w:rsidTr="00E536BC">
        <w:trPr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</w:tcBorders>
            <w:vAlign w:val="center"/>
          </w:tcPr>
          <w:p w:rsidR="00A53BE4" w:rsidRPr="00F75AB5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 w:val="24"/>
                <w:szCs w:val="24"/>
              </w:rPr>
            </w:pP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A53BE4" w:rsidRPr="00261FF0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>ပကတူ</w:t>
            </w:r>
            <w:r w:rsidRPr="000657F1"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>ပနိႆေယာ</w:t>
            </w:r>
            <w:r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 xml:space="preserve"> - 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A53BE4" w:rsidRPr="00196CF2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Cs w:val="24"/>
              </w:rPr>
            </w:pPr>
            <w:r w:rsidRPr="00196CF2">
              <w:rPr>
                <w:rFonts w:ascii="Zawgyi-One" w:hAnsi="Zawgyi-One" w:cs="Zawgyi-One"/>
                <w:color w:val="000000" w:themeColor="text1"/>
                <w:szCs w:val="24"/>
              </w:rPr>
              <w:t>၁</w:t>
            </w:r>
          </w:p>
        </w:tc>
        <w:tc>
          <w:tcPr>
            <w:tcW w:w="3510" w:type="dxa"/>
            <w:gridSpan w:val="5"/>
            <w:tcBorders>
              <w:bottom w:val="dashed" w:sz="4" w:space="0" w:color="00B0F0"/>
            </w:tcBorders>
            <w:vAlign w:val="center"/>
          </w:tcPr>
          <w:p w:rsidR="00A53BE4" w:rsidRPr="00532A45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သဒၵံ ဥပနိႆာယ</w:t>
            </w:r>
          </w:p>
        </w:tc>
        <w:tc>
          <w:tcPr>
            <w:tcW w:w="5130" w:type="dxa"/>
            <w:gridSpan w:val="3"/>
            <w:tcBorders>
              <w:bottom w:val="dashed" w:sz="4" w:space="0" w:color="00B0F0"/>
            </w:tcBorders>
            <w:vAlign w:val="center"/>
          </w:tcPr>
          <w:p w:rsidR="00A53BE4" w:rsidRPr="00532A45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မာနံ ဇေပၸတိ၊ ဒိ႒ႎ ဂဏွာတိ။ 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Default="00A53BE4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A53BE4" w:rsidRPr="00196CF2" w:rsidRDefault="00A53BE4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3510" w:type="dxa"/>
            <w:gridSpan w:val="5"/>
            <w:tcBorders>
              <w:top w:val="dashed" w:sz="4" w:space="0" w:color="00B0F0"/>
            </w:tcBorders>
            <w:vAlign w:val="center"/>
          </w:tcPr>
          <w:p w:rsidR="00A53BE4" w:rsidRPr="00261FF0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သီလံ၊ သုတံ၊ စာဂံ၊ ပညံ ဥပနိႆာယ</w:t>
            </w:r>
          </w:p>
        </w:tc>
        <w:tc>
          <w:tcPr>
            <w:tcW w:w="5130" w:type="dxa"/>
            <w:gridSpan w:val="3"/>
            <w:tcBorders>
              <w:top w:val="dashed" w:sz="4" w:space="0" w:color="00B0F0"/>
            </w:tcBorders>
            <w:vAlign w:val="center"/>
          </w:tcPr>
          <w:p w:rsidR="00A53BE4" w:rsidRPr="00532A45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မာနံ ဇေပၸတိ၊ ဒိ႒ႎ ဂဏွာတိ။ </w:t>
            </w:r>
          </w:p>
        </w:tc>
      </w:tr>
      <w:tr w:rsidR="00A53BE4" w:rsidRPr="00D9442E" w:rsidTr="00A53BE4">
        <w:trPr>
          <w:cantSplit/>
          <w:trHeight w:val="440"/>
        </w:trPr>
        <w:tc>
          <w:tcPr>
            <w:tcW w:w="540" w:type="dxa"/>
            <w:vMerge/>
            <w:vAlign w:val="center"/>
          </w:tcPr>
          <w:p w:rsidR="00A53BE4" w:rsidRDefault="00A53BE4" w:rsidP="00E536BC">
            <w:pPr>
              <w:ind w:right="0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A53BE4" w:rsidRPr="00196CF2" w:rsidRDefault="00A53BE4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၂</w:t>
            </w:r>
          </w:p>
        </w:tc>
        <w:tc>
          <w:tcPr>
            <w:tcW w:w="3510" w:type="dxa"/>
            <w:gridSpan w:val="5"/>
            <w:tcBorders>
              <w:bottom w:val="dashed" w:sz="4" w:space="0" w:color="00B0F0"/>
            </w:tcBorders>
            <w:vAlign w:val="center"/>
          </w:tcPr>
          <w:p w:rsidR="00A53BE4" w:rsidRPr="00261FF0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သဒၶါ၊ သီလံ၊ သုတံ၊ စာေဂါ၊ ပညာ</w:t>
            </w:r>
          </w:p>
        </w:tc>
        <w:tc>
          <w:tcPr>
            <w:tcW w:w="5130" w:type="dxa"/>
            <w:gridSpan w:val="3"/>
            <w:tcBorders>
              <w:bottom w:val="dashed" w:sz="4" w:space="0" w:color="00B0F0"/>
            </w:tcBorders>
            <w:vAlign w:val="center"/>
          </w:tcPr>
          <w:p w:rsidR="00A53BE4" w:rsidRPr="00532A45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ရာဂႆ၊ ေဒါ..၊ ေမာ..၊ မာန..၊ ဒိ႒ိယာ၊ ပတၳနာယ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nil"/>
              <w:bottom w:val="nil"/>
            </w:tcBorders>
            <w:textDirection w:val="btLr"/>
            <w:vAlign w:val="center"/>
          </w:tcPr>
          <w:p w:rsidR="00A53BE4" w:rsidRPr="00F75AB5" w:rsidRDefault="00A53BE4" w:rsidP="00E536BC">
            <w:pPr>
              <w:ind w:right="0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</w:p>
        </w:tc>
        <w:tc>
          <w:tcPr>
            <w:tcW w:w="3510" w:type="dxa"/>
            <w:gridSpan w:val="5"/>
            <w:shd w:val="clear" w:color="auto" w:fill="CCECFF"/>
            <w:vAlign w:val="center"/>
          </w:tcPr>
          <w:p w:rsidR="00A53BE4" w:rsidRPr="00532A45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၃</w:t>
            </w: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) ကုသေလာ ဓေမၼာ</w:t>
            </w:r>
          </w:p>
        </w:tc>
        <w:tc>
          <w:tcPr>
            <w:tcW w:w="5130" w:type="dxa"/>
            <w:gridSpan w:val="3"/>
            <w:shd w:val="clear" w:color="auto" w:fill="CCECFF"/>
            <w:vAlign w:val="center"/>
          </w:tcPr>
          <w:p w:rsidR="00A53BE4" w:rsidRPr="00532A45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အဗ်ာကတ</w:t>
            </w: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 xml:space="preserve">ႆ ဓမၼႆ </w:t>
            </w:r>
            <w:r w:rsidRPr="00532A45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nil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8640" w:type="dxa"/>
            <w:gridSpan w:val="8"/>
            <w:vAlign w:val="center"/>
          </w:tcPr>
          <w:p w:rsidR="00A53BE4" w:rsidRPr="00261FF0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အာရမၼဏူပနိႆေယာ၊ အနႏၲ႐ူပနိႆေယာ၊ ပကတူပနိႆေယာ။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nil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8640" w:type="dxa"/>
            <w:gridSpan w:val="8"/>
            <w:vAlign w:val="center"/>
          </w:tcPr>
          <w:p w:rsidR="00A53BE4" w:rsidRPr="000657F1" w:rsidRDefault="00A53BE4" w:rsidP="00E536BC">
            <w:pPr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</w:pPr>
            <w:r w:rsidRPr="000657F1"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>အာရမၼဏူပနိႆေယာ</w:t>
            </w:r>
            <w:r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 xml:space="preserve"> - 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>(အာရမၼဏာဓိပတိ၏ ကု-</w:t>
            </w:r>
            <w:r>
              <w:rPr>
                <w:rFonts w:ascii="Zawgyi-One" w:hAnsi="Zawgyi-One" w:cs="Zawgyi-One"/>
                <w:color w:val="0070C0"/>
                <w:sz w:val="20"/>
                <w:szCs w:val="18"/>
              </w:rPr>
              <w:t>ဗ်ာ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 xml:space="preserve"> သခ်ၤာအတိုင္း)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nil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8640" w:type="dxa"/>
            <w:gridSpan w:val="8"/>
            <w:vAlign w:val="center"/>
          </w:tcPr>
          <w:p w:rsidR="00A53BE4" w:rsidRPr="00261FF0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0657F1"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>အနႏၲ႐ူပနိႆေယာ</w:t>
            </w:r>
            <w:r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 xml:space="preserve"> -  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>(</w:t>
            </w:r>
            <w:r>
              <w:rPr>
                <w:rFonts w:ascii="Zawgyi-One" w:hAnsi="Zawgyi-One" w:cs="Zawgyi-One"/>
                <w:color w:val="0070C0"/>
                <w:sz w:val="20"/>
                <w:szCs w:val="18"/>
              </w:rPr>
              <w:t>အနႏၲရပစၥည္း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>၏ ကု-</w:t>
            </w:r>
            <w:r>
              <w:rPr>
                <w:rFonts w:ascii="Zawgyi-One" w:hAnsi="Zawgyi-One" w:cs="Zawgyi-One"/>
                <w:color w:val="0070C0"/>
                <w:sz w:val="20"/>
                <w:szCs w:val="18"/>
              </w:rPr>
              <w:t>ဗ်ာ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 xml:space="preserve"> သခ်ၤာအတိုင္း)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nil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8640" w:type="dxa"/>
            <w:gridSpan w:val="8"/>
            <w:vAlign w:val="center"/>
          </w:tcPr>
          <w:p w:rsidR="00A53BE4" w:rsidRPr="00261FF0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89714D">
              <w:rPr>
                <w:rFonts w:ascii="Zawgyi-One" w:hAnsi="Zawgyi-One" w:cs="Zawgyi-One" w:hint="cs"/>
                <w:b/>
                <w:color w:val="00CC00"/>
                <w:sz w:val="20"/>
                <w:szCs w:val="18"/>
              </w:rPr>
              <w:t>ပကတူပ</w:t>
            </w:r>
            <w:r w:rsidRPr="000657F1"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>နိႆေယာ</w:t>
            </w:r>
            <w:r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 xml:space="preserve"> - 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A53BE4" w:rsidRPr="00196CF2" w:rsidRDefault="00A53BE4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၁</w:t>
            </w:r>
          </w:p>
        </w:tc>
        <w:tc>
          <w:tcPr>
            <w:tcW w:w="3510" w:type="dxa"/>
            <w:gridSpan w:val="5"/>
            <w:vAlign w:val="center"/>
          </w:tcPr>
          <w:p w:rsidR="00A53BE4" w:rsidRPr="00532A45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သဒၵံ ဥပနိႆာယ</w:t>
            </w:r>
          </w:p>
        </w:tc>
        <w:tc>
          <w:tcPr>
            <w:tcW w:w="5130" w:type="dxa"/>
            <w:gridSpan w:val="3"/>
            <w:vAlign w:val="center"/>
          </w:tcPr>
          <w:p w:rsidR="00A53BE4" w:rsidRPr="00532A45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E63688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အတၱာနံ</w:t>
            </w:r>
            <w:r w:rsidRPr="00E63688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E63688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အာတာေပတိ</w:t>
            </w:r>
            <w:r w:rsidRPr="00E63688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E63688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ပရိတာေပတိ၊</w:t>
            </w:r>
            <w:r w:rsidRPr="00E63688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E63688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ပရိယိ႒ိမူလကံ</w:t>
            </w:r>
            <w:r w:rsidRPr="00E63688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E63688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ဒုကၡံ</w:t>
            </w:r>
            <w:r w:rsidRPr="00E63688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E63688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ပစၥႏုေဘာတိ။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A53BE4" w:rsidRPr="00196CF2" w:rsidRDefault="00A53BE4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3510" w:type="dxa"/>
            <w:gridSpan w:val="5"/>
            <w:vAlign w:val="center"/>
          </w:tcPr>
          <w:p w:rsidR="00A53BE4" w:rsidRPr="00261FF0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သီလံ၊ သုတံ၊ စာဂံ၊ ပညံ ဥပနိႆာယ</w:t>
            </w:r>
          </w:p>
        </w:tc>
        <w:tc>
          <w:tcPr>
            <w:tcW w:w="5130" w:type="dxa"/>
            <w:gridSpan w:val="3"/>
            <w:vAlign w:val="center"/>
          </w:tcPr>
          <w:p w:rsidR="00A53BE4" w:rsidRPr="00532A45" w:rsidRDefault="00A53BE4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။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A53BE4" w:rsidRPr="00196CF2" w:rsidRDefault="00A53BE4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၂</w:t>
            </w:r>
          </w:p>
        </w:tc>
        <w:tc>
          <w:tcPr>
            <w:tcW w:w="3510" w:type="dxa"/>
            <w:gridSpan w:val="5"/>
            <w:vAlign w:val="center"/>
          </w:tcPr>
          <w:p w:rsidR="00A53BE4" w:rsidRPr="00261FF0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သဒၶါ၊ သီလံ၊ သုတံ၊ စာေဂါ၊ ပညာ</w:t>
            </w:r>
          </w:p>
        </w:tc>
        <w:tc>
          <w:tcPr>
            <w:tcW w:w="5130" w:type="dxa"/>
            <w:gridSpan w:val="3"/>
            <w:vAlign w:val="center"/>
          </w:tcPr>
          <w:p w:rsidR="00A53BE4" w:rsidRPr="00532A45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E63688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ကာယိကႆ</w:t>
            </w:r>
            <w:r w:rsidRPr="00E63688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E63688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သုခႆ။</w:t>
            </w:r>
            <w:r w:rsidRPr="00E63688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E63688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ကာယိကႆ</w:t>
            </w:r>
            <w:r w:rsidRPr="00E63688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E63688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ဒုကၡႆ။</w:t>
            </w:r>
            <w:r w:rsidRPr="00E63688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E63688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ဖလသမာပတၱိယာ</w:t>
            </w:r>
            <w:r w:rsidRPr="00E63688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A53BE4" w:rsidRPr="00196CF2" w:rsidRDefault="00A53BE4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၃</w:t>
            </w:r>
          </w:p>
        </w:tc>
        <w:tc>
          <w:tcPr>
            <w:tcW w:w="3510" w:type="dxa"/>
            <w:gridSpan w:val="5"/>
            <w:vAlign w:val="center"/>
          </w:tcPr>
          <w:p w:rsidR="00A53BE4" w:rsidRPr="00532A45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ကုသလံ ကမၼံ </w:t>
            </w:r>
          </w:p>
        </w:tc>
        <w:tc>
          <w:tcPr>
            <w:tcW w:w="5130" w:type="dxa"/>
            <w:gridSpan w:val="3"/>
            <w:vAlign w:val="center"/>
          </w:tcPr>
          <w:p w:rsidR="00A53BE4" w:rsidRPr="00532A45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ဝိပါကႆ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A53BE4" w:rsidRPr="00196CF2" w:rsidRDefault="00A53BE4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၄</w:t>
            </w:r>
          </w:p>
        </w:tc>
        <w:tc>
          <w:tcPr>
            <w:tcW w:w="3510" w:type="dxa"/>
            <w:gridSpan w:val="5"/>
            <w:vAlign w:val="center"/>
          </w:tcPr>
          <w:p w:rsidR="00A53BE4" w:rsidRPr="00532A45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အရဟာ မဂၢံ ဥပနိႆာယ</w:t>
            </w:r>
          </w:p>
        </w:tc>
        <w:tc>
          <w:tcPr>
            <w:tcW w:w="5130" w:type="dxa"/>
            <w:gridSpan w:val="3"/>
            <w:vAlign w:val="center"/>
          </w:tcPr>
          <w:p w:rsidR="00A53BE4" w:rsidRPr="00532A45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အႏုပၸႏၷံ ကိရိယ သမာပတၱႎ ဥပၸါေဒတိ၊ ဥပၸႏၷံ သမာပဇၨတိ၊ သခၤါေရ အနိစၥေတာ၊ ဒုကၡေတာ အနတၱေတာ ဝိပႆတိ။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A53BE4" w:rsidRPr="00196CF2" w:rsidRDefault="00A53BE4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3510" w:type="dxa"/>
            <w:gridSpan w:val="5"/>
            <w:tcBorders>
              <w:bottom w:val="dashed" w:sz="4" w:space="0" w:color="00B0F0"/>
            </w:tcBorders>
          </w:tcPr>
          <w:p w:rsidR="00A53BE4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မေဂၢါ </w:t>
            </w:r>
          </w:p>
        </w:tc>
        <w:tc>
          <w:tcPr>
            <w:tcW w:w="5130" w:type="dxa"/>
            <w:gridSpan w:val="3"/>
            <w:tcBorders>
              <w:bottom w:val="dashed" w:sz="4" w:space="0" w:color="00B0F0"/>
            </w:tcBorders>
            <w:vAlign w:val="center"/>
          </w:tcPr>
          <w:p w:rsidR="00A53BE4" w:rsidRDefault="00A53BE4" w:rsidP="00E536BC">
            <w:pPr>
              <w:ind w:right="0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အရဟေတာ အတၳပၸဋိသမ႓ိဒါယ၊ ဓမၼ...၊ နိ႐ုတိၱ...၊ ပဋိဘာနပၸဋိသမ႓ိဒါယ၊ ဌာနာဌာနေကာသလႅႆ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bottom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A53BE4" w:rsidRPr="00196CF2" w:rsidRDefault="00A53BE4" w:rsidP="00E536BC">
            <w:pPr>
              <w:ind w:right="0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၅</w:t>
            </w:r>
          </w:p>
        </w:tc>
        <w:tc>
          <w:tcPr>
            <w:tcW w:w="3510" w:type="dxa"/>
            <w:gridSpan w:val="5"/>
            <w:vAlign w:val="center"/>
          </w:tcPr>
          <w:p w:rsidR="00A53BE4" w:rsidRPr="00532A45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မေဂၢါ</w:t>
            </w:r>
          </w:p>
        </w:tc>
        <w:tc>
          <w:tcPr>
            <w:tcW w:w="5130" w:type="dxa"/>
            <w:gridSpan w:val="3"/>
            <w:vAlign w:val="center"/>
          </w:tcPr>
          <w:p w:rsidR="00A53BE4" w:rsidRPr="00532A45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E63688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ဖလသမာပတၱိယာ</w:t>
            </w:r>
            <w:r w:rsidRPr="00E63688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  <w:r w:rsidRPr="00E63688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right w:val="nil"/>
            </w:tcBorders>
            <w:textDirection w:val="btLr"/>
            <w:vAlign w:val="center"/>
          </w:tcPr>
          <w:p w:rsidR="00A53BE4" w:rsidRPr="00D9442E" w:rsidRDefault="00A53BE4" w:rsidP="00E536BC">
            <w:pPr>
              <w:ind w:left="113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>
              <w:rPr>
                <w:rFonts w:ascii="Zawgyi-One" w:hAnsi="Zawgyi-One" w:cs="Zawgyi-One"/>
                <w:szCs w:val="24"/>
              </w:rPr>
              <w:t>အ</w:t>
            </w:r>
            <w:r w:rsidRPr="00196CF2">
              <w:rPr>
                <w:rFonts w:ascii="Zawgyi-One" w:hAnsi="Zawgyi-One" w:cs="Zawgyi-One"/>
                <w:szCs w:val="24"/>
              </w:rPr>
              <w:t>ကုသလပဒ-၃</w:t>
            </w:r>
          </w:p>
        </w:tc>
        <w:tc>
          <w:tcPr>
            <w:tcW w:w="540" w:type="dxa"/>
            <w:tcBorders>
              <w:left w:val="nil"/>
              <w:bottom w:val="nil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3510" w:type="dxa"/>
            <w:gridSpan w:val="5"/>
            <w:shd w:val="clear" w:color="auto" w:fill="FFFF00"/>
            <w:vAlign w:val="center"/>
          </w:tcPr>
          <w:p w:rsidR="00A53BE4" w:rsidRPr="00532A45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၄</w:t>
            </w: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 xml:space="preserve">) </w:t>
            </w:r>
            <w:r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အ</w:t>
            </w: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ကုသေလာ ဓေမၼာ</w:t>
            </w:r>
          </w:p>
        </w:tc>
        <w:tc>
          <w:tcPr>
            <w:tcW w:w="5130" w:type="dxa"/>
            <w:gridSpan w:val="3"/>
            <w:shd w:val="clear" w:color="auto" w:fill="FFFF00"/>
            <w:vAlign w:val="center"/>
          </w:tcPr>
          <w:p w:rsidR="00A53BE4" w:rsidRPr="00532A45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အကုသလ</w:t>
            </w: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 xml:space="preserve">ႆ ဓမၼႆ </w:t>
            </w:r>
            <w:r w:rsidRPr="00532A45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8640" w:type="dxa"/>
            <w:gridSpan w:val="8"/>
            <w:vAlign w:val="center"/>
          </w:tcPr>
          <w:p w:rsidR="00A53BE4" w:rsidRPr="00E63688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အာရမၼဏူပနိႆေယာ၊ အနႏၲ႐ူပနိႆေယာ၊ ပကတူပနိႆေယာ။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8640" w:type="dxa"/>
            <w:gridSpan w:val="8"/>
            <w:vAlign w:val="center"/>
          </w:tcPr>
          <w:p w:rsidR="00A53BE4" w:rsidRPr="00E63688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0657F1"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>အာရမၼဏူပနိႆေယာ</w:t>
            </w:r>
            <w:r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 xml:space="preserve"> - 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 xml:space="preserve">(အာရမၼဏာဓိပတိ၏ </w:t>
            </w:r>
            <w:r>
              <w:rPr>
                <w:rFonts w:ascii="Zawgyi-One" w:hAnsi="Zawgyi-One" w:cs="Zawgyi-One"/>
                <w:color w:val="0070C0"/>
                <w:sz w:val="20"/>
                <w:szCs w:val="18"/>
              </w:rPr>
              <w:t>အ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>ကု-</w:t>
            </w:r>
            <w:r>
              <w:rPr>
                <w:rFonts w:ascii="Zawgyi-One" w:hAnsi="Zawgyi-One" w:cs="Zawgyi-One"/>
                <w:color w:val="0070C0"/>
                <w:sz w:val="20"/>
                <w:szCs w:val="18"/>
              </w:rPr>
              <w:t>အကု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 xml:space="preserve"> သခ်ၤာအတိုင္း)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8640" w:type="dxa"/>
            <w:gridSpan w:val="8"/>
            <w:vAlign w:val="center"/>
          </w:tcPr>
          <w:p w:rsidR="00A53BE4" w:rsidRPr="00E63688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0657F1"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>အနႏၲ႐ူပနိႆေယာ</w:t>
            </w:r>
            <w:r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 xml:space="preserve"> -  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>(</w:t>
            </w:r>
            <w:r>
              <w:rPr>
                <w:rFonts w:ascii="Zawgyi-One" w:hAnsi="Zawgyi-One" w:cs="Zawgyi-One"/>
                <w:color w:val="0070C0"/>
                <w:sz w:val="20"/>
                <w:szCs w:val="18"/>
              </w:rPr>
              <w:t>အနႏၲရပစၥည္း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 xml:space="preserve">၏ </w:t>
            </w:r>
            <w:r>
              <w:rPr>
                <w:rFonts w:ascii="Zawgyi-One" w:hAnsi="Zawgyi-One" w:cs="Zawgyi-One"/>
                <w:color w:val="0070C0"/>
                <w:sz w:val="20"/>
                <w:szCs w:val="18"/>
              </w:rPr>
              <w:t>အ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>ကု-</w:t>
            </w:r>
            <w:r>
              <w:rPr>
                <w:rFonts w:ascii="Zawgyi-One" w:hAnsi="Zawgyi-One" w:cs="Zawgyi-One"/>
                <w:color w:val="0070C0"/>
                <w:sz w:val="20"/>
                <w:szCs w:val="18"/>
              </w:rPr>
              <w:t>အကု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 xml:space="preserve"> သခ်ၤာအတိုင္း)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8640" w:type="dxa"/>
            <w:gridSpan w:val="8"/>
            <w:vAlign w:val="center"/>
          </w:tcPr>
          <w:p w:rsidR="00A53BE4" w:rsidRPr="00E63688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89714D">
              <w:rPr>
                <w:rFonts w:ascii="Zawgyi-One" w:hAnsi="Zawgyi-One" w:cs="Zawgyi-One" w:hint="cs"/>
                <w:b/>
                <w:color w:val="00CC00"/>
                <w:sz w:val="20"/>
                <w:szCs w:val="18"/>
              </w:rPr>
              <w:t>ပကတူပ</w:t>
            </w:r>
            <w:r w:rsidRPr="000657F1"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>နိႆေယာ</w:t>
            </w:r>
            <w:r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 xml:space="preserve"> - 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single" w:sz="4" w:space="0" w:color="auto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left w:val="single" w:sz="4" w:space="0" w:color="auto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၁</w:t>
            </w:r>
          </w:p>
        </w:tc>
        <w:tc>
          <w:tcPr>
            <w:tcW w:w="1530" w:type="dxa"/>
            <w:vMerge w:val="restart"/>
            <w:vAlign w:val="center"/>
          </w:tcPr>
          <w:p w:rsidR="00A53BE4" w:rsidRPr="00B4697E" w:rsidRDefault="00A53BE4" w:rsidP="00E536BC">
            <w:pPr>
              <w:ind w:right="-18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B4697E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ရာဂံ ဥပနိ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ႆာယ</w:t>
            </w:r>
          </w:p>
        </w:tc>
        <w:tc>
          <w:tcPr>
            <w:tcW w:w="360" w:type="dxa"/>
            <w:vAlign w:val="center"/>
          </w:tcPr>
          <w:p w:rsidR="00A53BE4" w:rsidRPr="00B4697E" w:rsidRDefault="00A53BE4" w:rsidP="00E536BC">
            <w:pPr>
              <w:ind w:right="-108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၂</w:t>
            </w:r>
          </w:p>
        </w:tc>
        <w:tc>
          <w:tcPr>
            <w:tcW w:w="6750" w:type="dxa"/>
            <w:gridSpan w:val="6"/>
            <w:vAlign w:val="center"/>
          </w:tcPr>
          <w:p w:rsidR="00A53BE4" w:rsidRPr="00E63688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ပါဏံ ဟနတိ၊ အဒိႏၷံ အာဒိယတိ၊ 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single" w:sz="4" w:space="0" w:color="auto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:rsidR="00A53BE4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53BE4" w:rsidRDefault="00A53BE4" w:rsidP="00E536BC">
            <w:pPr>
              <w:ind w:right="-108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၄</w:t>
            </w:r>
          </w:p>
        </w:tc>
        <w:tc>
          <w:tcPr>
            <w:tcW w:w="6750" w:type="dxa"/>
            <w:gridSpan w:val="6"/>
            <w:vAlign w:val="center"/>
          </w:tcPr>
          <w:p w:rsidR="00A53BE4" w:rsidRPr="00E63688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မုသာ ဘဏတိ၊ ပိသုဏံ ဘဏတိ၊ ဖ႐ုသံ ဘဏတိ၊ သမၹံ ပလပတိ၊ 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single" w:sz="4" w:space="0" w:color="auto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:rsidR="00A53BE4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53BE4" w:rsidRDefault="00A53BE4" w:rsidP="00E536BC">
            <w:pPr>
              <w:ind w:right="-108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၄</w:t>
            </w:r>
          </w:p>
        </w:tc>
        <w:tc>
          <w:tcPr>
            <w:tcW w:w="6750" w:type="dxa"/>
            <w:gridSpan w:val="6"/>
            <w:vAlign w:val="center"/>
          </w:tcPr>
          <w:p w:rsidR="00A53BE4" w:rsidRPr="00E63688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သႏၶႎ ဆႏၵတိ၊ နိေလႅာပံ ဟရတိ၊ ဧကာဂါရိကံ ကေရာတိ၊ ပရိပေႏၴ တိ႒တိ၊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single" w:sz="4" w:space="0" w:color="auto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:rsidR="00A53BE4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53BE4" w:rsidRDefault="00A53BE4" w:rsidP="00E536BC">
            <w:pPr>
              <w:ind w:right="-108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၃</w:t>
            </w:r>
          </w:p>
        </w:tc>
        <w:tc>
          <w:tcPr>
            <w:tcW w:w="6750" w:type="dxa"/>
            <w:gridSpan w:val="6"/>
            <w:vAlign w:val="center"/>
          </w:tcPr>
          <w:p w:rsidR="00A53BE4" w:rsidRPr="00E63688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ပရဒါရံ ဂစၧတိ၊ ဂါမဃာတံ ကေရာတိ၊ နိဂမဃာတံ ကေရာတိ၊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single" w:sz="4" w:space="0" w:color="auto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:rsidR="00A53BE4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53BE4" w:rsidRDefault="00A53BE4" w:rsidP="00E536BC">
            <w:pPr>
              <w:ind w:right="-108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၅</w:t>
            </w:r>
          </w:p>
        </w:tc>
        <w:tc>
          <w:tcPr>
            <w:tcW w:w="6750" w:type="dxa"/>
            <w:gridSpan w:val="6"/>
            <w:vAlign w:val="center"/>
          </w:tcPr>
          <w:p w:rsidR="00A53BE4" w:rsidRPr="00E63688" w:rsidRDefault="00A53BE4" w:rsidP="00E536BC">
            <w:pPr>
              <w:ind w:right="-10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မာတရံ ဇီဝိတာ ေဝါေရာေပတိ၊ </w:t>
            </w:r>
            <w:r w:rsidRPr="009C0D2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ပိတရံ</w:t>
            </w:r>
            <w:r w:rsidRPr="009C0D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9C0D2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ဇီ၀ိတာ</w:t>
            </w:r>
            <w:r w:rsidRPr="009C0D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ေ</w:t>
            </w:r>
            <w:r w:rsidRPr="009C0D2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၀ါေရာေပတိ၊</w:t>
            </w:r>
            <w:r w:rsidRPr="009C0D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9C0D2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အရဟႏၲံ</w:t>
            </w:r>
            <w:r w:rsidRPr="009C0D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9C0D2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ဇီ၀ိတာ</w:t>
            </w:r>
            <w:r w:rsidRPr="009C0D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ေ</w:t>
            </w:r>
            <w:r w:rsidRPr="009C0D2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၀ါေရာေပတိ၊</w:t>
            </w:r>
            <w:r w:rsidRPr="009C0D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9C0D2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ဒုေ႒န</w:t>
            </w:r>
            <w:r w:rsidRPr="009C0D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9C0D2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စိေတၱန</w:t>
            </w:r>
            <w:r w:rsidRPr="009C0D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9C0D2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တထာဂတႆ</w:t>
            </w:r>
            <w:r w:rsidRPr="009C0D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ေ</w:t>
            </w:r>
            <w:r w:rsidRPr="009C0D2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လာဟိတံ</w:t>
            </w:r>
            <w:r w:rsidRPr="009C0D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9C0D2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ဥပၸါေဒတိ၊</w:t>
            </w:r>
            <w:r w:rsidRPr="009C0D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9C0D2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သဃံ</w:t>
            </w:r>
            <w:r w:rsidRPr="009C0D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9C0D2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ဘိႏၵတိ။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single" w:sz="4" w:space="0" w:color="auto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A53BE4" w:rsidRDefault="00A53BE4" w:rsidP="00E536BC">
            <w:pPr>
              <w:ind w:right="-10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ေဒါသံ </w:t>
            </w:r>
            <w:r w:rsidRPr="00B4697E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ဥပနိ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ႆာယ</w:t>
            </w:r>
          </w:p>
        </w:tc>
        <w:tc>
          <w:tcPr>
            <w:tcW w:w="6750" w:type="dxa"/>
            <w:gridSpan w:val="6"/>
          </w:tcPr>
          <w:p w:rsidR="00A53BE4" w:rsidRPr="00BF3BA1" w:rsidRDefault="00A53BE4" w:rsidP="00E536BC">
            <w:pPr>
              <w:ind w:right="-108"/>
              <w:jc w:val="left"/>
              <w:rPr>
                <w:rFonts w:ascii="Zawgyi-One" w:hAnsi="Zawgyi-One" w:cs="Zawgyi-One"/>
                <w:color w:val="0070C0"/>
                <w:sz w:val="20"/>
                <w:szCs w:val="18"/>
              </w:rPr>
            </w:pPr>
            <w:r w:rsidRPr="00BF3BA1">
              <w:rPr>
                <w:rFonts w:ascii="Zawgyi-One" w:hAnsi="Zawgyi-One" w:cs="Zawgyi-One"/>
                <w:color w:val="0070C0"/>
                <w:sz w:val="20"/>
                <w:szCs w:val="18"/>
              </w:rPr>
              <w:t xml:space="preserve">                                           ။ပ။ (အကုသိုလ္ ၁၈ပါးဟု မွတ္သားထားရန္)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single" w:sz="4" w:space="0" w:color="auto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A53BE4" w:rsidRDefault="00A53BE4" w:rsidP="00E536BC">
            <w:pPr>
              <w:ind w:right="-10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ေမာဟံ</w:t>
            </w:r>
            <w:r w:rsidRPr="00B4697E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ဥပနိ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ႆာယ</w:t>
            </w:r>
          </w:p>
        </w:tc>
        <w:tc>
          <w:tcPr>
            <w:tcW w:w="6750" w:type="dxa"/>
            <w:gridSpan w:val="6"/>
            <w:vAlign w:val="center"/>
          </w:tcPr>
          <w:p w:rsidR="00A53BE4" w:rsidRPr="00BF3BA1" w:rsidRDefault="00A53BE4" w:rsidP="00E536BC">
            <w:pPr>
              <w:jc w:val="center"/>
              <w:rPr>
                <w:rFonts w:ascii="Zawgyi-One" w:hAnsi="Zawgyi-One" w:cs="Zawgyi-One"/>
                <w:color w:val="0070C0"/>
                <w:sz w:val="20"/>
                <w:szCs w:val="18"/>
              </w:rPr>
            </w:pPr>
            <w:r w:rsidRPr="00BF3BA1">
              <w:rPr>
                <w:rFonts w:ascii="Zawgyi-One" w:hAnsi="Zawgyi-One" w:cs="Zawgyi-One"/>
                <w:color w:val="0070C0"/>
                <w:sz w:val="20"/>
                <w:szCs w:val="18"/>
              </w:rPr>
              <w:t>။ပ။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single" w:sz="4" w:space="0" w:color="auto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A53BE4" w:rsidRDefault="00A53BE4" w:rsidP="00E536BC">
            <w:pPr>
              <w:ind w:right="-10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မာနံ</w:t>
            </w:r>
            <w:r w:rsidRPr="00B4697E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ဥပနိ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ႆာယ</w:t>
            </w:r>
          </w:p>
        </w:tc>
        <w:tc>
          <w:tcPr>
            <w:tcW w:w="6750" w:type="dxa"/>
            <w:gridSpan w:val="6"/>
            <w:vAlign w:val="center"/>
          </w:tcPr>
          <w:p w:rsidR="00A53BE4" w:rsidRPr="00BF3BA1" w:rsidRDefault="00A53BE4" w:rsidP="00E536BC">
            <w:pPr>
              <w:jc w:val="center"/>
              <w:rPr>
                <w:rFonts w:ascii="Zawgyi-One" w:hAnsi="Zawgyi-One" w:cs="Zawgyi-One"/>
                <w:color w:val="0070C0"/>
                <w:sz w:val="20"/>
                <w:szCs w:val="18"/>
              </w:rPr>
            </w:pPr>
            <w:r w:rsidRPr="00BF3BA1">
              <w:rPr>
                <w:rFonts w:ascii="Zawgyi-One" w:hAnsi="Zawgyi-One" w:cs="Zawgyi-One"/>
                <w:color w:val="0070C0"/>
                <w:sz w:val="20"/>
                <w:szCs w:val="18"/>
              </w:rPr>
              <w:t>။ပ။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single" w:sz="4" w:space="0" w:color="auto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A53BE4" w:rsidRDefault="00A53BE4" w:rsidP="00E536BC">
            <w:pPr>
              <w:ind w:right="-10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ဒိ႒ႎ </w:t>
            </w:r>
            <w:r w:rsidRPr="00B4697E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ဥပနိ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ႆာယ</w:t>
            </w:r>
          </w:p>
        </w:tc>
        <w:tc>
          <w:tcPr>
            <w:tcW w:w="6750" w:type="dxa"/>
            <w:gridSpan w:val="6"/>
            <w:vAlign w:val="center"/>
          </w:tcPr>
          <w:p w:rsidR="00A53BE4" w:rsidRPr="00BF3BA1" w:rsidRDefault="00A53BE4" w:rsidP="00E536BC">
            <w:pPr>
              <w:jc w:val="center"/>
              <w:rPr>
                <w:rFonts w:ascii="Zawgyi-One" w:hAnsi="Zawgyi-One" w:cs="Zawgyi-One"/>
                <w:color w:val="0070C0"/>
                <w:sz w:val="20"/>
                <w:szCs w:val="18"/>
              </w:rPr>
            </w:pPr>
            <w:r w:rsidRPr="00BF3BA1">
              <w:rPr>
                <w:rFonts w:ascii="Zawgyi-One" w:hAnsi="Zawgyi-One" w:cs="Zawgyi-One"/>
                <w:color w:val="0070C0"/>
                <w:sz w:val="20"/>
                <w:szCs w:val="18"/>
              </w:rPr>
              <w:t>။ပ။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single" w:sz="4" w:space="0" w:color="auto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A53BE4" w:rsidRDefault="00A53BE4" w:rsidP="00E536BC">
            <w:pPr>
              <w:ind w:right="-10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ပတၳနံ </w:t>
            </w:r>
            <w:r w:rsidRPr="00B4697E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ဥပနိ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ႆာယ</w:t>
            </w:r>
          </w:p>
        </w:tc>
        <w:tc>
          <w:tcPr>
            <w:tcW w:w="6750" w:type="dxa"/>
            <w:gridSpan w:val="6"/>
            <w:vAlign w:val="center"/>
          </w:tcPr>
          <w:p w:rsidR="00A53BE4" w:rsidRPr="00E63688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ပါဏံ ဟနတိ၊                          </w:t>
            </w:r>
            <w:r w:rsidRPr="00BF3BA1">
              <w:rPr>
                <w:rFonts w:ascii="Zawgyi-One" w:hAnsi="Zawgyi-One" w:cs="Zawgyi-One"/>
                <w:color w:val="0070C0"/>
                <w:sz w:val="20"/>
                <w:szCs w:val="18"/>
              </w:rPr>
              <w:t>။ပ။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                                   </w:t>
            </w:r>
            <w:r w:rsidRPr="009C0D2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သဃံ</w:t>
            </w:r>
            <w:r w:rsidRPr="009C0D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9C0D2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ဘိႏၵတိ။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bottom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၂</w:t>
            </w:r>
          </w:p>
        </w:tc>
        <w:tc>
          <w:tcPr>
            <w:tcW w:w="4230" w:type="dxa"/>
            <w:gridSpan w:val="6"/>
            <w:vAlign w:val="center"/>
          </w:tcPr>
          <w:p w:rsidR="00A53BE4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E84B1E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ရာေဂါ။</w:t>
            </w:r>
            <w:r w:rsidRPr="00E84B1E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ေ</w:t>
            </w:r>
            <w:r w:rsidRPr="00E84B1E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ဒါေသာ။</w:t>
            </w:r>
            <w:r w:rsidRPr="00E84B1E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ေ</w:t>
            </w:r>
            <w:r w:rsidRPr="00E84B1E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မာေဟာ။</w:t>
            </w:r>
            <w:r w:rsidRPr="00E84B1E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E84B1E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မာေနာ။</w:t>
            </w:r>
            <w:r w:rsidRPr="00E84B1E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E84B1E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ဒိ႒ိ။</w:t>
            </w:r>
            <w:r w:rsidRPr="00E84B1E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E84B1E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ပတၳနာ</w:t>
            </w:r>
          </w:p>
        </w:tc>
        <w:tc>
          <w:tcPr>
            <w:tcW w:w="4410" w:type="dxa"/>
            <w:gridSpan w:val="2"/>
            <w:vAlign w:val="center"/>
          </w:tcPr>
          <w:p w:rsidR="00A53BE4" w:rsidRPr="00532A45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ရာဂႆ၊ ေဒါ..၊ ေမာ..၊ မာန..၊ ဒိ႒ိယာ၊ ပတၳနာယ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 w:val="restart"/>
            <w:tcBorders>
              <w:top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၃</w:t>
            </w:r>
          </w:p>
        </w:tc>
        <w:tc>
          <w:tcPr>
            <w:tcW w:w="1530" w:type="dxa"/>
            <w:vMerge w:val="restart"/>
            <w:vAlign w:val="center"/>
          </w:tcPr>
          <w:p w:rsidR="00A53BE4" w:rsidRDefault="00A53BE4" w:rsidP="00E536BC">
            <w:pPr>
              <w:ind w:right="-10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ပါဏာတိပါေတာ</w:t>
            </w:r>
          </w:p>
        </w:tc>
        <w:tc>
          <w:tcPr>
            <w:tcW w:w="360" w:type="dxa"/>
            <w:vAlign w:val="center"/>
          </w:tcPr>
          <w:p w:rsidR="00A53BE4" w:rsidRDefault="00A53BE4" w:rsidP="00E536BC">
            <w:pPr>
              <w:ind w:right="-10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၃</w:t>
            </w:r>
          </w:p>
        </w:tc>
        <w:tc>
          <w:tcPr>
            <w:tcW w:w="6750" w:type="dxa"/>
            <w:gridSpan w:val="6"/>
            <w:vAlign w:val="center"/>
          </w:tcPr>
          <w:p w:rsidR="00A53BE4" w:rsidRPr="00E63688" w:rsidRDefault="00A53BE4" w:rsidP="00E536BC">
            <w:pPr>
              <w:ind w:right="-10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E84B1E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ပါဏာတိပါတႆ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</w:t>
            </w:r>
            <w:r w:rsidRPr="00E21B6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အဒိႏၷဒါနႆ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</w:t>
            </w:r>
            <w:r w:rsidRPr="00E21B6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ကာေမသု</w:t>
            </w:r>
            <w:r w:rsidRPr="00E21B6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E21B6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မိစၧာစာရႆ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:rsidR="00A53BE4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53BE4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၄</w:t>
            </w:r>
          </w:p>
        </w:tc>
        <w:tc>
          <w:tcPr>
            <w:tcW w:w="6750" w:type="dxa"/>
            <w:gridSpan w:val="6"/>
            <w:vAlign w:val="center"/>
          </w:tcPr>
          <w:p w:rsidR="00A53BE4" w:rsidRPr="00E63688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E21B6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မုသာ၀ါဒႆ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</w:t>
            </w:r>
            <w:r w:rsidRPr="00E21B6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ပိသုဏာယ</w:t>
            </w:r>
            <w:r w:rsidRPr="00E21B6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E21B6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၀ါစာယ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</w:t>
            </w:r>
            <w:r w:rsidRPr="00E21B6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ဖ႐ုသာယ</w:t>
            </w:r>
            <w:r w:rsidRPr="00E21B6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 </w:t>
            </w:r>
            <w:r w:rsidRPr="00E21B6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၀ါစာယ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</w:t>
            </w:r>
            <w:r w:rsidRPr="00E21B6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သမၹပၸလာပႆ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:rsidR="00A53BE4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53BE4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၃</w:t>
            </w:r>
          </w:p>
        </w:tc>
        <w:tc>
          <w:tcPr>
            <w:tcW w:w="6750" w:type="dxa"/>
            <w:gridSpan w:val="6"/>
            <w:vAlign w:val="center"/>
          </w:tcPr>
          <w:p w:rsidR="00A53BE4" w:rsidRPr="00E63688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E7268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အဘိဇၥ်ာယ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</w:t>
            </w:r>
            <w:r w:rsidRPr="001E7268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ဗ်ာပါဒႆ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</w:t>
            </w:r>
            <w:r w:rsidRPr="001E7268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မိစၧာဒိ႒ိယာ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A53BE4" w:rsidRDefault="00A53BE4" w:rsidP="00E536BC">
            <w:pPr>
              <w:ind w:right="-10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13697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အဒိႏၷဒါနံ</w:t>
            </w:r>
          </w:p>
        </w:tc>
        <w:tc>
          <w:tcPr>
            <w:tcW w:w="6750" w:type="dxa"/>
            <w:gridSpan w:val="6"/>
            <w:vAlign w:val="center"/>
          </w:tcPr>
          <w:p w:rsidR="00A53BE4" w:rsidRPr="00113697" w:rsidRDefault="00A53BE4" w:rsidP="00E536BC">
            <w:pPr>
              <w:ind w:right="-108"/>
              <w:rPr>
                <w:rFonts w:ascii="TharLon" w:hAnsi="TharLon" w:cs="TharLon"/>
                <w:color w:val="000000" w:themeColor="text1"/>
                <w:sz w:val="20"/>
                <w:szCs w:val="18"/>
              </w:rPr>
            </w:pPr>
            <w:r w:rsidRPr="00E21B6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အဒိႏၷဒါနႆ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</w:t>
            </w:r>
            <w:r w:rsidRPr="00E21B6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ကာေမသု</w:t>
            </w:r>
            <w:r w:rsidRPr="00E21B6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E21B6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မိစၧာစာရႆ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</w:t>
            </w:r>
            <w:r w:rsidRPr="00E21B6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မုသာ၀ါဒႆ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(သံခိတၱံ) </w:t>
            </w:r>
            <w:r w:rsidRPr="001E7268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မိစၧာဒိ႒ိယာ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၊</w:t>
            </w:r>
            <w:r w:rsidRPr="00E84B1E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 xml:space="preserve"> ပါဏာတိပါတႆ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  <w:r>
              <w:rPr>
                <w:rFonts w:ascii="-Win---WingDings" w:hAnsi="-Win---WingDings" w:cs="Zawgyi-One"/>
                <w:color w:val="000000" w:themeColor="text1"/>
                <w:sz w:val="20"/>
              </w:rPr>
              <w:t xml:space="preserve"> </w:t>
            </w:r>
            <w:r>
              <w:rPr>
                <w:rFonts w:ascii="TharLon" w:hAnsi="TharLon" w:cs="TharLon"/>
                <w:color w:val="000000" w:themeColor="text1"/>
                <w:sz w:val="20"/>
              </w:rPr>
              <w:t>။     (</w:t>
            </w:r>
            <w:r w:rsidRPr="00113697">
              <w:rPr>
                <w:rFonts w:ascii="Zawgyi-One" w:hAnsi="Zawgyi-One" w:cs="Zawgyi-One"/>
                <w:color w:val="000000" w:themeColor="text1"/>
                <w:sz w:val="20"/>
              </w:rPr>
              <w:t>စက</w:t>
            </w:r>
            <w:r>
              <w:rPr>
                <w:rFonts w:ascii="Zawgyi-One" w:hAnsi="Zawgyi-One" w:cs="Zawgyi-One"/>
                <w:color w:val="000000" w:themeColor="text1"/>
                <w:sz w:val="20"/>
              </w:rPr>
              <w:t>ၠံ ဗႏၶိတဗၺံ။)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A53BE4" w:rsidRDefault="00A53BE4" w:rsidP="00E536BC">
            <w:pPr>
              <w:ind w:right="-108" w:hanging="108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13697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ကာေမသု</w:t>
            </w:r>
            <w:r w:rsidRPr="00113697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113697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မိစၧာစာေရာ</w:t>
            </w:r>
          </w:p>
        </w:tc>
        <w:tc>
          <w:tcPr>
            <w:tcW w:w="6750" w:type="dxa"/>
            <w:gridSpan w:val="6"/>
            <w:vAlign w:val="center"/>
          </w:tcPr>
          <w:p w:rsidR="00A53BE4" w:rsidRPr="00BF3BA1" w:rsidRDefault="00A53BE4" w:rsidP="00E536BC">
            <w:pPr>
              <w:jc w:val="center"/>
              <w:rPr>
                <w:rFonts w:ascii="Zawgyi-One" w:hAnsi="Zawgyi-One" w:cs="Zawgyi-One"/>
                <w:color w:val="0070C0"/>
                <w:sz w:val="20"/>
                <w:szCs w:val="18"/>
              </w:rPr>
            </w:pPr>
            <w:r w:rsidRPr="00BF3BA1">
              <w:rPr>
                <w:rFonts w:ascii="Zawgyi-One" w:hAnsi="Zawgyi-One" w:cs="Zawgyi-One"/>
                <w:color w:val="0070C0"/>
                <w:sz w:val="20"/>
                <w:szCs w:val="18"/>
              </w:rPr>
              <w:t>။ပ။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A53BE4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13697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မုသာဝါေဒါ</w:t>
            </w:r>
          </w:p>
        </w:tc>
        <w:tc>
          <w:tcPr>
            <w:tcW w:w="6750" w:type="dxa"/>
            <w:gridSpan w:val="6"/>
            <w:vAlign w:val="center"/>
          </w:tcPr>
          <w:p w:rsidR="00A53BE4" w:rsidRPr="00BF3BA1" w:rsidRDefault="00A53BE4" w:rsidP="00E536BC">
            <w:pPr>
              <w:jc w:val="center"/>
              <w:rPr>
                <w:rFonts w:ascii="Zawgyi-One" w:hAnsi="Zawgyi-One" w:cs="Zawgyi-One"/>
                <w:color w:val="0070C0"/>
                <w:sz w:val="20"/>
                <w:szCs w:val="18"/>
              </w:rPr>
            </w:pPr>
            <w:r w:rsidRPr="00BF3BA1">
              <w:rPr>
                <w:rFonts w:ascii="Zawgyi-One" w:hAnsi="Zawgyi-One" w:cs="Zawgyi-One"/>
                <w:color w:val="0070C0"/>
                <w:sz w:val="20"/>
                <w:szCs w:val="18"/>
              </w:rPr>
              <w:t>။ပ။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A53BE4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13697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ပိသုဏဝါစာ</w:t>
            </w:r>
          </w:p>
        </w:tc>
        <w:tc>
          <w:tcPr>
            <w:tcW w:w="6750" w:type="dxa"/>
            <w:gridSpan w:val="6"/>
            <w:vAlign w:val="center"/>
          </w:tcPr>
          <w:p w:rsidR="00A53BE4" w:rsidRPr="00BF3BA1" w:rsidRDefault="00A53BE4" w:rsidP="00E536BC">
            <w:pPr>
              <w:jc w:val="center"/>
              <w:rPr>
                <w:rFonts w:ascii="Zawgyi-One" w:hAnsi="Zawgyi-One" w:cs="Zawgyi-One"/>
                <w:color w:val="0070C0"/>
                <w:sz w:val="20"/>
                <w:szCs w:val="18"/>
              </w:rPr>
            </w:pPr>
            <w:r w:rsidRPr="00BF3BA1">
              <w:rPr>
                <w:rFonts w:ascii="Zawgyi-One" w:hAnsi="Zawgyi-One" w:cs="Zawgyi-One"/>
                <w:color w:val="0070C0"/>
                <w:sz w:val="20"/>
                <w:szCs w:val="18"/>
              </w:rPr>
              <w:t>။ပ။</w:t>
            </w:r>
          </w:p>
        </w:tc>
      </w:tr>
      <w:tr w:rsidR="00A53BE4" w:rsidRPr="00D9442E" w:rsidTr="00A53BE4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A53BE4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13697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ဖ႐ုသဝါစာ</w:t>
            </w:r>
          </w:p>
        </w:tc>
        <w:tc>
          <w:tcPr>
            <w:tcW w:w="6750" w:type="dxa"/>
            <w:gridSpan w:val="6"/>
            <w:vAlign w:val="center"/>
          </w:tcPr>
          <w:p w:rsidR="00A53BE4" w:rsidRPr="00BF3BA1" w:rsidRDefault="00A53BE4" w:rsidP="00E536BC">
            <w:pPr>
              <w:jc w:val="center"/>
              <w:rPr>
                <w:rFonts w:ascii="Zawgyi-One" w:hAnsi="Zawgyi-One" w:cs="Zawgyi-One"/>
                <w:color w:val="0070C0"/>
                <w:sz w:val="20"/>
                <w:szCs w:val="18"/>
              </w:rPr>
            </w:pPr>
            <w:r w:rsidRPr="00BF3BA1">
              <w:rPr>
                <w:rFonts w:ascii="Zawgyi-One" w:hAnsi="Zawgyi-One" w:cs="Zawgyi-One"/>
                <w:color w:val="0070C0"/>
                <w:sz w:val="20"/>
                <w:szCs w:val="18"/>
              </w:rPr>
              <w:t>။ပ။</w:t>
            </w:r>
          </w:p>
        </w:tc>
      </w:tr>
      <w:tr w:rsidR="00A53BE4" w:rsidRPr="00D9442E" w:rsidTr="00A53BE4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A53BE4" w:rsidRPr="00113697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13697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သမၹပၸလာေပါ</w:t>
            </w:r>
          </w:p>
        </w:tc>
        <w:tc>
          <w:tcPr>
            <w:tcW w:w="6750" w:type="dxa"/>
            <w:gridSpan w:val="6"/>
            <w:vAlign w:val="center"/>
          </w:tcPr>
          <w:p w:rsidR="00A53BE4" w:rsidRPr="00BF3BA1" w:rsidRDefault="00A53BE4" w:rsidP="00E536BC">
            <w:pPr>
              <w:jc w:val="center"/>
              <w:rPr>
                <w:rFonts w:ascii="Zawgyi-One" w:hAnsi="Zawgyi-One" w:cs="Zawgyi-One"/>
                <w:color w:val="0070C0"/>
                <w:sz w:val="20"/>
                <w:szCs w:val="18"/>
              </w:rPr>
            </w:pPr>
            <w:r w:rsidRPr="00BF3BA1">
              <w:rPr>
                <w:rFonts w:ascii="Zawgyi-One" w:hAnsi="Zawgyi-One" w:cs="Zawgyi-One"/>
                <w:color w:val="0070C0"/>
                <w:sz w:val="20"/>
                <w:szCs w:val="18"/>
              </w:rPr>
              <w:t>။ပ။</w:t>
            </w:r>
          </w:p>
        </w:tc>
      </w:tr>
      <w:tr w:rsidR="00A53BE4" w:rsidRPr="00D9442E" w:rsidTr="00A53BE4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A53BE4" w:rsidRPr="00113697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13697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အဘိဇၥ်ာ</w:t>
            </w:r>
          </w:p>
        </w:tc>
        <w:tc>
          <w:tcPr>
            <w:tcW w:w="6750" w:type="dxa"/>
            <w:gridSpan w:val="6"/>
            <w:vAlign w:val="center"/>
          </w:tcPr>
          <w:p w:rsidR="00A53BE4" w:rsidRPr="00BF3BA1" w:rsidRDefault="00A53BE4" w:rsidP="00E536BC">
            <w:pPr>
              <w:jc w:val="center"/>
              <w:rPr>
                <w:rFonts w:ascii="Zawgyi-One" w:hAnsi="Zawgyi-One" w:cs="Zawgyi-One"/>
                <w:color w:val="0070C0"/>
                <w:sz w:val="20"/>
                <w:szCs w:val="18"/>
              </w:rPr>
            </w:pPr>
            <w:r w:rsidRPr="00BF3BA1">
              <w:rPr>
                <w:rFonts w:ascii="Zawgyi-One" w:hAnsi="Zawgyi-One" w:cs="Zawgyi-One"/>
                <w:color w:val="0070C0"/>
                <w:sz w:val="20"/>
                <w:szCs w:val="18"/>
              </w:rPr>
              <w:t>။ပ။</w:t>
            </w:r>
          </w:p>
        </w:tc>
      </w:tr>
      <w:tr w:rsidR="00A53BE4" w:rsidRPr="00D9442E" w:rsidTr="00A53BE4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A53BE4" w:rsidRPr="00113697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13697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ဗ်ာပါေဒါ</w:t>
            </w:r>
          </w:p>
        </w:tc>
        <w:tc>
          <w:tcPr>
            <w:tcW w:w="6750" w:type="dxa"/>
            <w:gridSpan w:val="6"/>
            <w:vAlign w:val="center"/>
          </w:tcPr>
          <w:p w:rsidR="00A53BE4" w:rsidRPr="00BF3BA1" w:rsidRDefault="00A53BE4" w:rsidP="00E536BC">
            <w:pPr>
              <w:jc w:val="center"/>
              <w:rPr>
                <w:rFonts w:ascii="Zawgyi-One" w:hAnsi="Zawgyi-One" w:cs="Zawgyi-One"/>
                <w:color w:val="0070C0"/>
                <w:sz w:val="20"/>
                <w:szCs w:val="18"/>
              </w:rPr>
            </w:pPr>
            <w:r w:rsidRPr="00BF3BA1">
              <w:rPr>
                <w:rFonts w:ascii="Zawgyi-One" w:hAnsi="Zawgyi-One" w:cs="Zawgyi-One"/>
                <w:color w:val="0070C0"/>
                <w:sz w:val="20"/>
                <w:szCs w:val="18"/>
              </w:rPr>
              <w:t>။ပ။</w:t>
            </w:r>
          </w:p>
        </w:tc>
      </w:tr>
      <w:tr w:rsidR="00A53BE4" w:rsidRPr="00D9442E" w:rsidTr="00A53BE4">
        <w:trPr>
          <w:cantSplit/>
          <w:trHeight w:val="20"/>
        </w:trPr>
        <w:tc>
          <w:tcPr>
            <w:tcW w:w="540" w:type="dxa"/>
            <w:vMerge/>
            <w:tcBorders>
              <w:bottom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A53BE4" w:rsidRPr="00113697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13697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မိစၧာဒိ႒ိ</w:t>
            </w:r>
          </w:p>
        </w:tc>
        <w:tc>
          <w:tcPr>
            <w:tcW w:w="6750" w:type="dxa"/>
            <w:gridSpan w:val="6"/>
            <w:vAlign w:val="center"/>
          </w:tcPr>
          <w:p w:rsidR="00A53BE4" w:rsidRPr="001E7268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113697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မိစၧာဒိ႒ိယာ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</w:t>
            </w:r>
            <w:r w:rsidRPr="00E84B1E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ပါဏာတိပါတႆ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</w:t>
            </w:r>
            <w:r w:rsidRPr="00E21B6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အဒိႏၷဒါနႆ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</w:t>
            </w:r>
            <w:r w:rsidRPr="00E21B6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ကာေမသု</w:t>
            </w:r>
            <w:r w:rsidRPr="00E21B6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E21B6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မိစၧာစာရႆ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</w:t>
            </w:r>
            <w:r w:rsidRPr="00E21B6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မုသာ၀ါဒႆ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</w:t>
            </w:r>
            <w:r w:rsidRPr="00E21B6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ပိသုဏာယ</w:t>
            </w:r>
            <w:r w:rsidRPr="00E21B6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E21B6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၀ါစာယ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</w:t>
            </w:r>
            <w:r w:rsidRPr="00E21B6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ဖ႐ုသာယ</w:t>
            </w:r>
            <w:r w:rsidRPr="00E21B6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 </w:t>
            </w:r>
            <w:r w:rsidRPr="00E21B6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၀ါစာယ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</w:t>
            </w:r>
            <w:r w:rsidRPr="00E21B6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သမၹပၸလာပႆ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</w:t>
            </w:r>
            <w:r w:rsidRPr="001E7268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အဘိဇၥ်ာယ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</w:t>
            </w:r>
            <w:r w:rsidRPr="001E7268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ဗ်ာပါဒႆ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 w:val="restart"/>
            <w:tcBorders>
              <w:top w:val="nil"/>
            </w:tcBorders>
            <w:textDirection w:val="btLr"/>
            <w:vAlign w:val="center"/>
          </w:tcPr>
          <w:p w:rsidR="00A53BE4" w:rsidRPr="00D9442E" w:rsidRDefault="00A53BE4" w:rsidP="00E536BC">
            <w:pPr>
              <w:ind w:left="113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>
              <w:rPr>
                <w:rFonts w:ascii="Zawgyi-One" w:hAnsi="Zawgyi-One" w:cs="Zawgyi-One"/>
                <w:szCs w:val="24"/>
              </w:rPr>
              <w:t>အ</w:t>
            </w:r>
            <w:r w:rsidRPr="00196CF2">
              <w:rPr>
                <w:rFonts w:ascii="Zawgyi-One" w:hAnsi="Zawgyi-One" w:cs="Zawgyi-One"/>
                <w:szCs w:val="24"/>
              </w:rPr>
              <w:t>ကုသလပဒ-၃</w:t>
            </w:r>
          </w:p>
        </w:tc>
        <w:tc>
          <w:tcPr>
            <w:tcW w:w="540" w:type="dxa"/>
            <w:vMerge w:val="restart"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၄</w:t>
            </w:r>
          </w:p>
        </w:tc>
        <w:tc>
          <w:tcPr>
            <w:tcW w:w="1890" w:type="dxa"/>
            <w:gridSpan w:val="2"/>
            <w:vAlign w:val="center"/>
          </w:tcPr>
          <w:p w:rsidR="00A53BE4" w:rsidRPr="00113697" w:rsidRDefault="00A53BE4" w:rsidP="00E536BC">
            <w:pPr>
              <w:ind w:right="-10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614C3D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မာတုဃာတိကမၼံ</w:t>
            </w:r>
          </w:p>
        </w:tc>
        <w:tc>
          <w:tcPr>
            <w:tcW w:w="6750" w:type="dxa"/>
            <w:gridSpan w:val="6"/>
            <w:vAlign w:val="center"/>
          </w:tcPr>
          <w:p w:rsidR="00A53BE4" w:rsidRPr="001E7268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614C3D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မာတုဃာတိကမၼႆ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</w:t>
            </w:r>
            <w:r w:rsidRPr="00614C3D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ပိတုဃာတိကမၼႆ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</w:t>
            </w:r>
            <w:r w:rsidRPr="00614C3D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အရဟႏၲဃာတိကမၼႆ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</w:t>
            </w:r>
            <w:r w:rsidRPr="00614C3D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ရုဟိရုပၸါဒ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-</w:t>
            </w:r>
            <w:r w:rsidRPr="00614C3D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ကမၼႆ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</w:t>
            </w:r>
            <w:r w:rsidRPr="00614C3D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သံဃေဘဒကမၼႆ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နိယတမိစၧာဒိ႒ိယာ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ind w:left="113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A53BE4" w:rsidRPr="00614C3D" w:rsidRDefault="00A53BE4" w:rsidP="00E536BC">
            <w:pPr>
              <w:ind w:right="-10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614C3D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ပိတုဃာတိကမၼ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ံ</w:t>
            </w:r>
          </w:p>
        </w:tc>
        <w:tc>
          <w:tcPr>
            <w:tcW w:w="6750" w:type="dxa"/>
            <w:gridSpan w:val="6"/>
            <w:vAlign w:val="center"/>
          </w:tcPr>
          <w:p w:rsidR="00A53BE4" w:rsidRPr="00614C3D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614C3D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ပိတုဃာတိကမၼႆ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</w:t>
            </w:r>
            <w:r w:rsidRPr="00614C3D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အရဟႏၲဃာတိကမၼႆ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</w:t>
            </w:r>
            <w:r w:rsidRPr="00614C3D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ရုဟိရုပၸါဒကမၼႆ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</w:t>
            </w:r>
            <w:r w:rsidRPr="00614C3D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သံဃေဘဒ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-</w:t>
            </w:r>
            <w:r w:rsidRPr="00614C3D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ကမၼႆ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နိယတမိစၧာဒိ႒ိယာ၊ </w:t>
            </w:r>
            <w:r w:rsidRPr="00614C3D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မာတုဃာတိကမၼႆ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ind w:left="113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A53BE4" w:rsidRPr="00614C3D" w:rsidRDefault="00A53BE4" w:rsidP="00E536BC">
            <w:pPr>
              <w:ind w:right="-10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614C3D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အရဟႏၲဃာတိကမၼ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ံ</w:t>
            </w:r>
          </w:p>
        </w:tc>
        <w:tc>
          <w:tcPr>
            <w:tcW w:w="6750" w:type="dxa"/>
            <w:gridSpan w:val="6"/>
            <w:vAlign w:val="center"/>
          </w:tcPr>
          <w:p w:rsidR="00A53BE4" w:rsidRPr="00614C3D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614C3D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အရဟႏၲဃာတိကမၼႆ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</w:t>
            </w:r>
            <w:r w:rsidRPr="00614C3D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ရုဟိရုပၸါဒကမၼႆ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.... </w:t>
            </w:r>
            <w:r>
              <w:rPr>
                <w:rFonts w:ascii="Zawgyi-One" w:hAnsi="Zawgyi-One" w:cs="Zawgyi-One"/>
                <w:b/>
                <w:color w:val="0070C0"/>
                <w:sz w:val="20"/>
                <w:szCs w:val="18"/>
              </w:rPr>
              <w:t>။ပ။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ind w:left="113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A53BE4" w:rsidRPr="00614C3D" w:rsidRDefault="00A53BE4" w:rsidP="00E536BC">
            <w:pPr>
              <w:ind w:right="-10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614C3D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ရုဟိရုပၸါဒကမၼ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ံ</w:t>
            </w:r>
          </w:p>
        </w:tc>
        <w:tc>
          <w:tcPr>
            <w:tcW w:w="6750" w:type="dxa"/>
            <w:gridSpan w:val="6"/>
            <w:vAlign w:val="center"/>
          </w:tcPr>
          <w:p w:rsidR="00A53BE4" w:rsidRPr="00614C3D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614C3D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ရုဟိရုပၸါဒကမၼႆ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.... </w:t>
            </w:r>
            <w:r>
              <w:rPr>
                <w:rFonts w:ascii="Zawgyi-One" w:hAnsi="Zawgyi-One" w:cs="Zawgyi-One"/>
                <w:b/>
                <w:color w:val="0070C0"/>
                <w:sz w:val="20"/>
                <w:szCs w:val="18"/>
              </w:rPr>
              <w:t>။ပ။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ind w:left="113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A53BE4" w:rsidRPr="00614C3D" w:rsidRDefault="00A53BE4" w:rsidP="00E536BC">
            <w:pPr>
              <w:ind w:right="-10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614C3D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သံဃေဘဒကမၼ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ံ</w:t>
            </w:r>
          </w:p>
        </w:tc>
        <w:tc>
          <w:tcPr>
            <w:tcW w:w="6750" w:type="dxa"/>
            <w:gridSpan w:val="6"/>
            <w:vAlign w:val="center"/>
          </w:tcPr>
          <w:p w:rsidR="00A53BE4" w:rsidRPr="00614C3D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614C3D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သံဃေဘဒကမၼႆ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.... </w:t>
            </w:r>
            <w:r>
              <w:rPr>
                <w:rFonts w:ascii="Zawgyi-One" w:hAnsi="Zawgyi-One" w:cs="Zawgyi-One"/>
                <w:b/>
                <w:color w:val="0070C0"/>
                <w:sz w:val="20"/>
                <w:szCs w:val="18"/>
              </w:rPr>
              <w:t>။ပ။</w:t>
            </w:r>
          </w:p>
        </w:tc>
      </w:tr>
      <w:tr w:rsidR="00A53BE4" w:rsidRPr="00D9442E" w:rsidTr="00E536BC">
        <w:trPr>
          <w:cantSplit/>
          <w:trHeight w:val="53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ind w:left="113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bottom w:val="single" w:sz="4" w:space="0" w:color="auto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A53BE4" w:rsidRPr="00614C3D" w:rsidRDefault="00A53BE4" w:rsidP="00E536BC">
            <w:pPr>
              <w:ind w:right="-10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နိယတမိစၧာဒိ႒ိ</w:t>
            </w:r>
          </w:p>
        </w:tc>
        <w:tc>
          <w:tcPr>
            <w:tcW w:w="6750" w:type="dxa"/>
            <w:gridSpan w:val="6"/>
            <w:vAlign w:val="center"/>
          </w:tcPr>
          <w:p w:rsidR="00A53BE4" w:rsidRPr="00614C3D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နိယတမိစၧာဒိ႒ိယာ၊ </w:t>
            </w:r>
            <w:r w:rsidRPr="00614C3D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မာတုဃာတိကမၼႆ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၊ ...</w:t>
            </w:r>
            <w:r>
              <w:rPr>
                <w:rFonts w:ascii="Zawgyi-One" w:hAnsi="Zawgyi-One" w:cs="Zawgyi-One"/>
                <w:b/>
                <w:color w:val="0070C0"/>
                <w:sz w:val="20"/>
                <w:szCs w:val="18"/>
              </w:rPr>
              <w:t>။ပ။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614C3D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အရဟႏၲဃာတိကမၼႆ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</w:t>
            </w:r>
            <w:r w:rsidRPr="00614C3D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ရုဟိရုပၸါဒ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-</w:t>
            </w:r>
            <w:r w:rsidRPr="00614C3D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ကမၼႆ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၊ </w:t>
            </w:r>
            <w:r w:rsidRPr="00614C3D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သံဃေဘဒကမၼႆ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textDirection w:val="btLr"/>
            <w:vAlign w:val="center"/>
          </w:tcPr>
          <w:p w:rsidR="00A53BE4" w:rsidRDefault="00A53BE4" w:rsidP="00E536BC">
            <w:pPr>
              <w:ind w:left="113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540" w:type="dxa"/>
            <w:vMerge w:val="restart"/>
            <w:tcBorders>
              <w:left w:val="nil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4500" w:type="dxa"/>
            <w:gridSpan w:val="7"/>
            <w:shd w:val="clear" w:color="auto" w:fill="FFFF00"/>
            <w:vAlign w:val="center"/>
          </w:tcPr>
          <w:p w:rsidR="00A53BE4" w:rsidRPr="00532A45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၅</w:t>
            </w: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 xml:space="preserve">) </w:t>
            </w:r>
            <w:r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အ</w:t>
            </w: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ကုသေလာ ဓေမၼာ</w:t>
            </w:r>
          </w:p>
        </w:tc>
        <w:tc>
          <w:tcPr>
            <w:tcW w:w="4140" w:type="dxa"/>
            <w:shd w:val="clear" w:color="auto" w:fill="FFFF00"/>
            <w:vAlign w:val="center"/>
          </w:tcPr>
          <w:p w:rsidR="00A53BE4" w:rsidRPr="00532A45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ကုသလ</w:t>
            </w: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 xml:space="preserve">ႆ ဓမၼႆ </w:t>
            </w:r>
            <w:r w:rsidRPr="00532A45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125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Default="00A53BE4" w:rsidP="00E536BC">
            <w:pPr>
              <w:ind w:left="113"/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540" w:type="dxa"/>
            <w:vMerge/>
            <w:tcBorders>
              <w:left w:val="nil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A53BE4" w:rsidRPr="00E63688" w:rsidRDefault="00A53BE4" w:rsidP="00E536BC">
            <w:pPr>
              <w:ind w:right="76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89714D">
              <w:rPr>
                <w:rFonts w:ascii="Zawgyi-One" w:hAnsi="Zawgyi-One" w:cs="Zawgyi-One" w:hint="cs"/>
                <w:b/>
                <w:color w:val="00CC00"/>
                <w:sz w:val="20"/>
                <w:szCs w:val="18"/>
              </w:rPr>
              <w:t>ပကတူပ</w:t>
            </w:r>
            <w:r w:rsidRPr="000657F1"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>နိႆေယာ</w:t>
            </w:r>
            <w:r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 xml:space="preserve"> - 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extDirection w:val="btLr"/>
            <w:vAlign w:val="center"/>
          </w:tcPr>
          <w:p w:rsidR="00A53BE4" w:rsidRPr="00D9442E" w:rsidRDefault="00A53BE4" w:rsidP="00E536BC">
            <w:pPr>
              <w:ind w:left="113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၁</w:t>
            </w:r>
          </w:p>
        </w:tc>
        <w:tc>
          <w:tcPr>
            <w:tcW w:w="4500" w:type="dxa"/>
            <w:gridSpan w:val="7"/>
            <w:vAlign w:val="center"/>
          </w:tcPr>
          <w:p w:rsidR="00A53BE4" w:rsidRDefault="00A53BE4" w:rsidP="00E536BC">
            <w:pPr>
              <w:ind w:right="-10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B4697E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ရာဂံ ဥပနိ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ႆာယ</w:t>
            </w:r>
          </w:p>
        </w:tc>
        <w:tc>
          <w:tcPr>
            <w:tcW w:w="4140" w:type="dxa"/>
            <w:vAlign w:val="center"/>
          </w:tcPr>
          <w:p w:rsidR="00A53BE4" w:rsidRPr="001E7268" w:rsidRDefault="00A53BE4" w:rsidP="00E536BC">
            <w:pPr>
              <w:ind w:right="-10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ဒါနံ ေဒတိ၊ သီလံ သမာဒိယတိ၊.. </w:t>
            </w:r>
            <w:r w:rsidRPr="005E6104">
              <w:rPr>
                <w:rFonts w:ascii="Zawgyi-One" w:hAnsi="Zawgyi-One" w:cs="Zawgyi-One"/>
                <w:color w:val="0070C0"/>
                <w:sz w:val="20"/>
                <w:szCs w:val="18"/>
              </w:rPr>
              <w:t>(ေအာင္ျခင္း၈ပါး)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4500" w:type="dxa"/>
            <w:gridSpan w:val="7"/>
            <w:vAlign w:val="center"/>
          </w:tcPr>
          <w:p w:rsidR="00A53BE4" w:rsidRPr="00B4697E" w:rsidRDefault="00A53BE4" w:rsidP="00E536BC">
            <w:pPr>
              <w:ind w:right="-10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ေဒါသံ၊ ေမာဟံ၊ မာနံ၊ ဒိ႒ႎ၊ ပတၳနံ ဥပနိႆာယ</w:t>
            </w:r>
          </w:p>
        </w:tc>
        <w:tc>
          <w:tcPr>
            <w:tcW w:w="4140" w:type="dxa"/>
            <w:vAlign w:val="center"/>
          </w:tcPr>
          <w:p w:rsidR="00A53BE4" w:rsidRPr="001E7268" w:rsidRDefault="00A53BE4" w:rsidP="00E536BC">
            <w:pPr>
              <w:ind w:right="-10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ဒါနံ ေဒတိ၊ သီလံ သမာဒိယတိ၊.. </w:t>
            </w:r>
            <w:r w:rsidRPr="005E6104">
              <w:rPr>
                <w:rFonts w:ascii="Zawgyi-One" w:hAnsi="Zawgyi-One" w:cs="Zawgyi-One"/>
                <w:color w:val="0070C0"/>
                <w:sz w:val="20"/>
                <w:szCs w:val="18"/>
              </w:rPr>
              <w:t>(ေအာင္ျခင္း၈ပါး)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၂</w:t>
            </w:r>
          </w:p>
        </w:tc>
        <w:tc>
          <w:tcPr>
            <w:tcW w:w="4500" w:type="dxa"/>
            <w:gridSpan w:val="7"/>
            <w:vAlign w:val="center"/>
          </w:tcPr>
          <w:p w:rsidR="00A53BE4" w:rsidRDefault="00A53BE4" w:rsidP="00E536BC">
            <w:pPr>
              <w:ind w:right="-10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E84B1E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ရာေဂါ။</w:t>
            </w:r>
            <w:r w:rsidRPr="00E84B1E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ေ</w:t>
            </w:r>
            <w:r w:rsidRPr="00E84B1E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ဒါေသာ။</w:t>
            </w:r>
            <w:r w:rsidRPr="00E84B1E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ေ</w:t>
            </w:r>
            <w:r w:rsidRPr="00E84B1E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မာေဟာ။</w:t>
            </w:r>
            <w:r w:rsidRPr="00E84B1E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E84B1E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မာေနာ။</w:t>
            </w:r>
            <w:r w:rsidRPr="00E84B1E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E84B1E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ဒိ႒ိ။</w:t>
            </w:r>
            <w:r w:rsidRPr="00E84B1E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E84B1E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ပတၳနာ</w:t>
            </w:r>
          </w:p>
        </w:tc>
        <w:tc>
          <w:tcPr>
            <w:tcW w:w="4140" w:type="dxa"/>
            <w:vAlign w:val="center"/>
          </w:tcPr>
          <w:p w:rsidR="00A53BE4" w:rsidRPr="00261FF0" w:rsidRDefault="00A53BE4" w:rsidP="00E536BC">
            <w:pPr>
              <w:ind w:right="-108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သဒၶါယ၊ သီလႆ၊ သုတႆ၊ စာဂႆ၊ ပညာယ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332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၃</w:t>
            </w:r>
          </w:p>
        </w:tc>
        <w:tc>
          <w:tcPr>
            <w:tcW w:w="4500" w:type="dxa"/>
            <w:gridSpan w:val="7"/>
            <w:vAlign w:val="center"/>
          </w:tcPr>
          <w:p w:rsidR="00A53BE4" w:rsidRDefault="00A53BE4" w:rsidP="00E536BC">
            <w:pPr>
              <w:ind w:right="-10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7D533A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ပါဏံ</w:t>
            </w:r>
            <w:r w:rsidRPr="007D533A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7D533A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ဟႏ႖ာ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697449">
              <w:rPr>
                <w:rFonts w:ascii="Zawgyi-One" w:hAnsi="Zawgyi-One" w:cs="Zawgyi-One"/>
                <w:color w:val="FF0000"/>
                <w:sz w:val="20"/>
                <w:szCs w:val="18"/>
              </w:rPr>
              <w:t xml:space="preserve">တႆ </w:t>
            </w:r>
          </w:p>
        </w:tc>
        <w:tc>
          <w:tcPr>
            <w:tcW w:w="4140" w:type="dxa"/>
            <w:vAlign w:val="center"/>
          </w:tcPr>
          <w:p w:rsidR="00A53BE4" w:rsidRPr="001E7268" w:rsidRDefault="00A53BE4" w:rsidP="00E536BC">
            <w:pPr>
              <w:ind w:right="-10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697449">
              <w:rPr>
                <w:rFonts w:ascii="Zawgyi-One" w:hAnsi="Zawgyi-One" w:cs="Zawgyi-One" w:hint="cs"/>
                <w:color w:val="FF0000"/>
                <w:sz w:val="20"/>
                <w:szCs w:val="18"/>
              </w:rPr>
              <w:t>ပဋိဃာတတၳာယ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ဒါနံ ေဒတိ၊ သီလံ သမာဒိယတိ၊... </w:t>
            </w:r>
            <w:r w:rsidRPr="005E6104">
              <w:rPr>
                <w:rFonts w:ascii="Zawgyi-One" w:hAnsi="Zawgyi-One" w:cs="Zawgyi-One"/>
                <w:color w:val="0070C0"/>
                <w:sz w:val="20"/>
                <w:szCs w:val="18"/>
              </w:rPr>
              <w:t>(ေအာင္ျခင္း၈ပါး)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4500" w:type="dxa"/>
            <w:gridSpan w:val="7"/>
            <w:vAlign w:val="center"/>
          </w:tcPr>
          <w:p w:rsidR="00A53BE4" w:rsidRPr="007D533A" w:rsidRDefault="00A53BE4" w:rsidP="00E536BC">
            <w:pPr>
              <w:ind w:right="-10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385B76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အဒိႏၷံ</w:t>
            </w:r>
            <w:r w:rsidRPr="00385B76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385B76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အာဒိယိတြာ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။ပ။ </w:t>
            </w:r>
            <w:r w:rsidRPr="00385B76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မုသာ</w:t>
            </w:r>
            <w:r w:rsidRPr="00385B76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385B76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ဘဏိတြာ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။ပ။ </w:t>
            </w:r>
            <w:r w:rsidRPr="00C32399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ပိသုဏံ</w:t>
            </w:r>
            <w:r w:rsidRPr="00C32399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C32399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ဘဏိတြာ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။ပ။ </w:t>
            </w:r>
            <w:r w:rsidRPr="00E1385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ဖ႐ုသံ</w:t>
            </w:r>
            <w:r w:rsidRPr="00E1385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E1385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ဘဏိတြာ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။ပ။ </w:t>
            </w:r>
            <w:r w:rsidRPr="009033A4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သမၹံ</w:t>
            </w:r>
            <w:r w:rsidRPr="009033A4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9033A4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ပလပိတြာ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။ပ။ </w:t>
            </w:r>
            <w:r w:rsidRPr="009033A4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သႏၶႎ</w:t>
            </w:r>
            <w:r w:rsidRPr="009033A4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9033A4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ဆိႏၵိတြာ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။ပ။ </w:t>
            </w:r>
            <w:r w:rsidRPr="00B35AAA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နိေလႅာပံ</w:t>
            </w:r>
            <w:r w:rsidRPr="00B35AAA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B35AAA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ဟရိတြာ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။ပ။ </w:t>
            </w:r>
            <w:r w:rsidRPr="00B35AAA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ဧကာဂါရိကံ</w:t>
            </w:r>
            <w:r w:rsidRPr="00B35AAA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B35AAA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ကရိတြာ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။ပ။ </w:t>
            </w:r>
            <w:r w:rsidRPr="007B7A8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ပရိပေႏၴ</w:t>
            </w:r>
            <w:r w:rsidRPr="007B7A8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7B7A8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ဌတြာ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။ပ။ </w:t>
            </w:r>
            <w:r w:rsidRPr="007B7A8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ပရဒါရံ</w:t>
            </w:r>
            <w:r w:rsidRPr="007B7A8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7B7A8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ဂႏ႖ာ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။ပ။ </w:t>
            </w:r>
            <w:r w:rsidRPr="007B7A8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ဂါမဃာတံ</w:t>
            </w:r>
            <w:r w:rsidRPr="007B7A8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7B7A8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ကရိတြာ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။ပ။ </w:t>
            </w:r>
            <w:r w:rsidRPr="00697449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နိဂမဃာတံ</w:t>
            </w:r>
            <w:r w:rsidRPr="00697449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697449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ကရိတြာ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697449">
              <w:rPr>
                <w:rFonts w:ascii="Zawgyi-One" w:hAnsi="Zawgyi-One" w:cs="Zawgyi-One"/>
                <w:color w:val="FF0000"/>
                <w:sz w:val="20"/>
                <w:szCs w:val="18"/>
              </w:rPr>
              <w:t xml:space="preserve">တႆ </w:t>
            </w:r>
          </w:p>
        </w:tc>
        <w:tc>
          <w:tcPr>
            <w:tcW w:w="4140" w:type="dxa"/>
            <w:vAlign w:val="center"/>
          </w:tcPr>
          <w:p w:rsidR="00A53BE4" w:rsidRPr="001E7268" w:rsidRDefault="00A53BE4" w:rsidP="00E536BC">
            <w:pPr>
              <w:ind w:right="-10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697449">
              <w:rPr>
                <w:rFonts w:ascii="Zawgyi-One" w:hAnsi="Zawgyi-One" w:cs="Zawgyi-One" w:hint="cs"/>
                <w:color w:val="FF0000"/>
                <w:sz w:val="20"/>
                <w:szCs w:val="18"/>
              </w:rPr>
              <w:t>ပဋိဃာတတၳာယ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ဒါနံ ေဒတိ၊ သီလံ သမာဒိယတိ၊... </w:t>
            </w:r>
            <w:r w:rsidRPr="005E6104">
              <w:rPr>
                <w:rFonts w:ascii="Zawgyi-One" w:hAnsi="Zawgyi-One" w:cs="Zawgyi-One"/>
                <w:color w:val="0070C0"/>
                <w:sz w:val="20"/>
                <w:szCs w:val="18"/>
              </w:rPr>
              <w:t>(ေအာင္ျခင္း၈ပါး)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4500" w:type="dxa"/>
            <w:gridSpan w:val="7"/>
            <w:vAlign w:val="center"/>
          </w:tcPr>
          <w:p w:rsidR="00A53BE4" w:rsidRPr="007D533A" w:rsidRDefault="00A53BE4" w:rsidP="00E536BC">
            <w:pPr>
              <w:ind w:right="-10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697449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မာတရံ</w:t>
            </w:r>
            <w:r w:rsidRPr="00697449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697449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ဇီဝိတာ</w:t>
            </w:r>
            <w:r w:rsidRPr="00697449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ေ</w:t>
            </w:r>
            <w:r w:rsidRPr="00697449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၀ါေရာေပတြာ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697449">
              <w:rPr>
                <w:rFonts w:ascii="Zawgyi-One" w:hAnsi="Zawgyi-One" w:cs="Zawgyi-One"/>
                <w:color w:val="FF0000"/>
                <w:sz w:val="20"/>
                <w:szCs w:val="18"/>
              </w:rPr>
              <w:t xml:space="preserve">တႆ </w:t>
            </w:r>
          </w:p>
        </w:tc>
        <w:tc>
          <w:tcPr>
            <w:tcW w:w="4140" w:type="dxa"/>
            <w:vAlign w:val="center"/>
          </w:tcPr>
          <w:p w:rsidR="00A53BE4" w:rsidRDefault="00A53BE4" w:rsidP="00E536BC">
            <w:pPr>
              <w:ind w:right="76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697449">
              <w:rPr>
                <w:rFonts w:ascii="Zawgyi-One" w:hAnsi="Zawgyi-One" w:cs="Zawgyi-One" w:hint="cs"/>
                <w:color w:val="FF0000"/>
                <w:sz w:val="20"/>
                <w:szCs w:val="18"/>
              </w:rPr>
              <w:t>ပဋိဃာတတၳာယ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ဒါနံ ေဒတိ၊ သီလံ သမာဒိယတိ၊ ဥေပါသထကမၼံ ကေရာတိ။ </w:t>
            </w:r>
          </w:p>
        </w:tc>
      </w:tr>
      <w:tr w:rsidR="00A53BE4" w:rsidRPr="00D9442E" w:rsidTr="00A53BE4">
        <w:trPr>
          <w:cantSplit/>
          <w:trHeight w:val="1052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bottom w:val="single" w:sz="4" w:space="0" w:color="auto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4500" w:type="dxa"/>
            <w:gridSpan w:val="7"/>
            <w:vAlign w:val="center"/>
          </w:tcPr>
          <w:p w:rsidR="00A53BE4" w:rsidRPr="007D533A" w:rsidRDefault="00A53BE4" w:rsidP="00E536BC">
            <w:pPr>
              <w:ind w:right="-10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995C7E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ပိတရံ</w:t>
            </w:r>
            <w:r w:rsidRPr="00995C7E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995C7E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ဇီဝိတာ</w:t>
            </w:r>
            <w:r w:rsidRPr="00995C7E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ေ</w:t>
            </w:r>
            <w:r w:rsidRPr="00995C7E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၀ါေရာေပတြာ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။ပ။ </w:t>
            </w:r>
            <w:r w:rsidRPr="00995C7E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အရဟႏၲံ</w:t>
            </w:r>
            <w:r w:rsidRPr="00995C7E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995C7E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ဇီဝိတာ</w:t>
            </w:r>
            <w:r w:rsidRPr="00995C7E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ေ</w:t>
            </w:r>
            <w:r w:rsidRPr="00995C7E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၀ါေရာေပတြာ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။ပ။ </w:t>
            </w:r>
            <w:r w:rsidRPr="00995C7E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ဒုေ႒န</w:t>
            </w:r>
            <w:r w:rsidRPr="00995C7E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995C7E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စိေတၱန</w:t>
            </w:r>
            <w:r w:rsidRPr="00995C7E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995C7E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တထာဂတႆ</w:t>
            </w:r>
            <w:r w:rsidRPr="00995C7E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ေ</w:t>
            </w:r>
            <w:r w:rsidRPr="00995C7E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လာဟိတံ</w:t>
            </w:r>
            <w:r w:rsidRPr="00995C7E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995C7E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ဥပၸါေဒတြာ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။ပ။ </w:t>
            </w:r>
            <w:r w:rsidRPr="0022705F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သံဃံ</w:t>
            </w:r>
            <w:r w:rsidRPr="0022705F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22705F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ဘိႏၵိတြာ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697449">
              <w:rPr>
                <w:rFonts w:ascii="Zawgyi-One" w:hAnsi="Zawgyi-One" w:cs="Zawgyi-One"/>
                <w:color w:val="FF0000"/>
                <w:sz w:val="20"/>
                <w:szCs w:val="18"/>
              </w:rPr>
              <w:t xml:space="preserve">တႆ </w:t>
            </w:r>
          </w:p>
        </w:tc>
        <w:tc>
          <w:tcPr>
            <w:tcW w:w="4140" w:type="dxa"/>
            <w:vAlign w:val="center"/>
          </w:tcPr>
          <w:p w:rsidR="00A53BE4" w:rsidRDefault="00A53BE4" w:rsidP="00E536BC">
            <w:pPr>
              <w:ind w:right="76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697449">
              <w:rPr>
                <w:rFonts w:ascii="Zawgyi-One" w:hAnsi="Zawgyi-One" w:cs="Zawgyi-One" w:hint="cs"/>
                <w:color w:val="FF0000"/>
                <w:sz w:val="20"/>
                <w:szCs w:val="18"/>
              </w:rPr>
              <w:t>ပဋိဃာတတၳာယ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ဒါနံ ေဒတိ၊ သီလံ သမာဒိယတိ၊ ဥေပါသထကမၼံ ကေရာတိ။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left w:val="nil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4500" w:type="dxa"/>
            <w:gridSpan w:val="7"/>
            <w:shd w:val="clear" w:color="auto" w:fill="FFFF00"/>
            <w:vAlign w:val="center"/>
          </w:tcPr>
          <w:p w:rsidR="00A53BE4" w:rsidRPr="00532A45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၆</w:t>
            </w: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 xml:space="preserve">) </w:t>
            </w:r>
            <w:r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အ</w:t>
            </w: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ကုသေလာ ဓေမၼာ</w:t>
            </w:r>
          </w:p>
        </w:tc>
        <w:tc>
          <w:tcPr>
            <w:tcW w:w="4140" w:type="dxa"/>
            <w:shd w:val="clear" w:color="auto" w:fill="FFFF00"/>
            <w:vAlign w:val="center"/>
          </w:tcPr>
          <w:p w:rsidR="00A53BE4" w:rsidRPr="00532A45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အဗ်ာကတ</w:t>
            </w: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 xml:space="preserve">ႆ ဓမၼႆ </w:t>
            </w:r>
            <w:r w:rsidRPr="00532A45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nil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A53BE4" w:rsidRPr="00261FF0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အနႏၲ႐ူပနိႆေယာ၊ ပကတူပနိႆေယာ။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nil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A53BE4" w:rsidRPr="000657F1" w:rsidRDefault="00A53BE4" w:rsidP="00E536BC">
            <w:pPr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</w:pPr>
            <w:r w:rsidRPr="000657F1"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>အနႏၲ႐ူပနိႆေယာ</w:t>
            </w:r>
            <w:r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 xml:space="preserve"> -  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>(</w:t>
            </w:r>
            <w:r>
              <w:rPr>
                <w:rFonts w:ascii="Zawgyi-One" w:hAnsi="Zawgyi-One" w:cs="Zawgyi-One"/>
                <w:color w:val="0070C0"/>
                <w:sz w:val="20"/>
                <w:szCs w:val="18"/>
              </w:rPr>
              <w:t>အနႏၲရပစၥည္း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 xml:space="preserve">၏ </w:t>
            </w:r>
            <w:r>
              <w:rPr>
                <w:rFonts w:ascii="Zawgyi-One" w:hAnsi="Zawgyi-One" w:cs="Zawgyi-One"/>
                <w:color w:val="0070C0"/>
                <w:sz w:val="20"/>
                <w:szCs w:val="18"/>
              </w:rPr>
              <w:t>အ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>ကု-</w:t>
            </w:r>
            <w:r>
              <w:rPr>
                <w:rFonts w:ascii="Zawgyi-One" w:hAnsi="Zawgyi-One" w:cs="Zawgyi-One"/>
                <w:color w:val="0070C0"/>
                <w:sz w:val="20"/>
                <w:szCs w:val="18"/>
              </w:rPr>
              <w:t>ဗ်ာ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 xml:space="preserve"> သခ်ၤာအတိုင္း)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nil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A53BE4" w:rsidRDefault="00A53BE4" w:rsidP="00E536BC">
            <w:pPr>
              <w:ind w:right="76"/>
              <w:jc w:val="left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 w:rsidRPr="0089714D">
              <w:rPr>
                <w:rFonts w:ascii="Zawgyi-One" w:hAnsi="Zawgyi-One" w:cs="Zawgyi-One" w:hint="cs"/>
                <w:b/>
                <w:color w:val="00CC00"/>
                <w:sz w:val="20"/>
                <w:szCs w:val="18"/>
              </w:rPr>
              <w:t>ပကတူပ</w:t>
            </w:r>
            <w:r w:rsidRPr="000657F1"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>နိႆေယာ</w:t>
            </w:r>
            <w:r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 xml:space="preserve"> -</w:t>
            </w:r>
          </w:p>
        </w:tc>
      </w:tr>
      <w:tr w:rsidR="00A53BE4" w:rsidRPr="00D9442E" w:rsidTr="00A53BE4">
        <w:trPr>
          <w:cantSplit/>
          <w:trHeight w:val="782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၁</w:t>
            </w:r>
          </w:p>
        </w:tc>
        <w:tc>
          <w:tcPr>
            <w:tcW w:w="4500" w:type="dxa"/>
            <w:gridSpan w:val="7"/>
            <w:shd w:val="clear" w:color="auto" w:fill="auto"/>
            <w:vAlign w:val="center"/>
          </w:tcPr>
          <w:p w:rsidR="00A53BE4" w:rsidRPr="00B22803" w:rsidRDefault="00A53BE4" w:rsidP="00E536BC">
            <w:pPr>
              <w:ind w:right="-10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B22803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ရာဂံ </w:t>
            </w:r>
            <w:r w:rsidRPr="00B22803">
              <w:rPr>
                <w:rFonts w:ascii="Zawgyi-One" w:hAnsi="Zawgyi-One" w:cs="Zawgyi-One"/>
                <w:color w:val="FF0000"/>
                <w:sz w:val="20"/>
                <w:szCs w:val="18"/>
              </w:rPr>
              <w:t>ဥပနိႆာယ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A53BE4" w:rsidRPr="00B22803" w:rsidRDefault="00A53BE4" w:rsidP="00E536BC">
            <w:pPr>
              <w:ind w:left="76" w:right="76"/>
              <w:jc w:val="left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B22803">
              <w:rPr>
                <w:rFonts w:ascii="Zawgyi-One" w:hAnsi="Zawgyi-One" w:cs="Zawgyi-One" w:hint="cs"/>
                <w:color w:val="000000" w:themeColor="text1"/>
                <w:sz w:val="20"/>
                <w:szCs w:val="20"/>
              </w:rPr>
              <w:t>အတၱာနံ</w:t>
            </w:r>
            <w:r w:rsidRPr="00B22803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B22803">
              <w:rPr>
                <w:rFonts w:ascii="Zawgyi-One" w:hAnsi="Zawgyi-One" w:cs="Zawgyi-One" w:hint="cs"/>
                <w:color w:val="000000" w:themeColor="text1"/>
                <w:sz w:val="20"/>
                <w:szCs w:val="20"/>
              </w:rPr>
              <w:t>အာတာေပတိ</w:t>
            </w:r>
            <w:r w:rsidRPr="00B22803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B22803">
              <w:rPr>
                <w:rFonts w:ascii="Zawgyi-One" w:hAnsi="Zawgyi-One" w:cs="Zawgyi-One" w:hint="cs"/>
                <w:color w:val="000000" w:themeColor="text1"/>
                <w:sz w:val="20"/>
                <w:szCs w:val="20"/>
              </w:rPr>
              <w:t>ပရိတာေပတိ၊</w:t>
            </w:r>
            <w:r w:rsidRPr="00B22803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B22803">
              <w:rPr>
                <w:rFonts w:ascii="Zawgyi-One" w:hAnsi="Zawgyi-One" w:cs="Zawgyi-One" w:hint="cs"/>
                <w:color w:val="000000" w:themeColor="text1"/>
                <w:sz w:val="20"/>
                <w:szCs w:val="20"/>
              </w:rPr>
              <w:t>ပရိယိ႒ိ</w:t>
            </w:r>
            <w:r w:rsidRPr="00B22803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-</w:t>
            </w:r>
            <w:r w:rsidRPr="00B22803">
              <w:rPr>
                <w:rFonts w:ascii="Zawgyi-One" w:hAnsi="Zawgyi-One" w:cs="Zawgyi-One" w:hint="cs"/>
                <w:color w:val="000000" w:themeColor="text1"/>
                <w:sz w:val="20"/>
                <w:szCs w:val="20"/>
              </w:rPr>
              <w:t>မူလကံ</w:t>
            </w:r>
            <w:r w:rsidRPr="00B22803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B22803">
              <w:rPr>
                <w:rFonts w:ascii="Zawgyi-One" w:hAnsi="Zawgyi-One" w:cs="Zawgyi-One" w:hint="cs"/>
                <w:color w:val="000000" w:themeColor="text1"/>
                <w:sz w:val="20"/>
                <w:szCs w:val="20"/>
              </w:rPr>
              <w:t>ဒုကၡံ</w:t>
            </w:r>
            <w:r w:rsidRPr="00B22803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B22803">
              <w:rPr>
                <w:rFonts w:ascii="Zawgyi-One" w:hAnsi="Zawgyi-One" w:cs="Zawgyi-One" w:hint="cs"/>
                <w:color w:val="000000" w:themeColor="text1"/>
                <w:sz w:val="20"/>
                <w:szCs w:val="20"/>
              </w:rPr>
              <w:t>ပစၥႏုေဘာတိ။</w:t>
            </w:r>
          </w:p>
        </w:tc>
      </w:tr>
      <w:tr w:rsidR="00A53BE4" w:rsidRPr="00D9442E" w:rsidTr="00A53BE4">
        <w:trPr>
          <w:cantSplit/>
          <w:trHeight w:val="395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4500" w:type="dxa"/>
            <w:gridSpan w:val="7"/>
            <w:shd w:val="clear" w:color="auto" w:fill="auto"/>
            <w:vAlign w:val="center"/>
          </w:tcPr>
          <w:p w:rsidR="00A53BE4" w:rsidRPr="00287109" w:rsidRDefault="00A53BE4" w:rsidP="00E536BC">
            <w:pPr>
              <w:ind w:right="-108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287109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ေဒါသံ၊ ေမာဟံ၊ မာနံ၊ ဒိ႒ႎ၊ ပတၳနံ </w:t>
            </w:r>
            <w:r w:rsidRPr="00287109">
              <w:rPr>
                <w:rFonts w:ascii="Zawgyi-One" w:hAnsi="Zawgyi-One" w:cs="Zawgyi-One"/>
                <w:color w:val="FF0000"/>
                <w:sz w:val="20"/>
                <w:szCs w:val="18"/>
              </w:rPr>
              <w:t>ဥပနိႆာယ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A53BE4" w:rsidRPr="00287109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287109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။</w:t>
            </w:r>
          </w:p>
        </w:tc>
      </w:tr>
      <w:tr w:rsidR="00A53BE4" w:rsidRPr="00D9442E" w:rsidTr="00A53BE4">
        <w:trPr>
          <w:cantSplit/>
          <w:trHeight w:val="782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၂</w:t>
            </w:r>
          </w:p>
        </w:tc>
        <w:tc>
          <w:tcPr>
            <w:tcW w:w="4500" w:type="dxa"/>
            <w:gridSpan w:val="7"/>
            <w:shd w:val="clear" w:color="auto" w:fill="auto"/>
            <w:vAlign w:val="center"/>
          </w:tcPr>
          <w:p w:rsidR="00A53BE4" w:rsidRPr="00287109" w:rsidRDefault="00A53BE4" w:rsidP="00E536BC">
            <w:pPr>
              <w:ind w:right="-18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287109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ရာေဂါ။</w:t>
            </w:r>
            <w:r w:rsidRPr="00287109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ေ</w:t>
            </w:r>
            <w:r w:rsidRPr="00287109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ဒါေသာ။</w:t>
            </w:r>
            <w:r w:rsidRPr="00287109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ေ</w:t>
            </w:r>
            <w:r w:rsidRPr="00287109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မာေဟာ။</w:t>
            </w:r>
            <w:r w:rsidRPr="00287109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287109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မာေနာ။</w:t>
            </w:r>
            <w:r w:rsidRPr="00287109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287109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ဒိ႒ိ။</w:t>
            </w:r>
            <w:r w:rsidRPr="00287109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287109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ပတၳနာ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A53BE4" w:rsidRPr="00287109" w:rsidRDefault="00A53BE4" w:rsidP="00E536BC">
            <w:pPr>
              <w:ind w:left="76" w:right="76"/>
              <w:jc w:val="left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287109">
              <w:rPr>
                <w:rFonts w:ascii="Zawgyi-One" w:hAnsi="Zawgyi-One" w:cs="Zawgyi-One" w:hint="cs"/>
                <w:color w:val="000000" w:themeColor="text1"/>
                <w:sz w:val="20"/>
                <w:szCs w:val="20"/>
              </w:rPr>
              <w:t>ကာယိကႆ</w:t>
            </w:r>
            <w:r w:rsidRPr="00287109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287109">
              <w:rPr>
                <w:rFonts w:ascii="Zawgyi-One" w:hAnsi="Zawgyi-One" w:cs="Zawgyi-One" w:hint="cs"/>
                <w:color w:val="000000" w:themeColor="text1"/>
                <w:sz w:val="20"/>
                <w:szCs w:val="20"/>
              </w:rPr>
              <w:t>သုခႆ။</w:t>
            </w:r>
            <w:r w:rsidRPr="00287109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287109">
              <w:rPr>
                <w:rFonts w:ascii="Zawgyi-One" w:hAnsi="Zawgyi-One" w:cs="Zawgyi-One" w:hint="cs"/>
                <w:color w:val="000000" w:themeColor="text1"/>
                <w:sz w:val="20"/>
                <w:szCs w:val="20"/>
              </w:rPr>
              <w:t>ကာယိကႆ</w:t>
            </w:r>
            <w:r w:rsidRPr="00287109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287109">
              <w:rPr>
                <w:rFonts w:ascii="Zawgyi-One" w:hAnsi="Zawgyi-One" w:cs="Zawgyi-One" w:hint="cs"/>
                <w:color w:val="000000" w:themeColor="text1"/>
                <w:sz w:val="20"/>
                <w:szCs w:val="20"/>
              </w:rPr>
              <w:t>ဒုကၡႆ။</w:t>
            </w:r>
            <w:r w:rsidRPr="00287109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287109">
              <w:rPr>
                <w:rFonts w:ascii="Zawgyi-One" w:hAnsi="Zawgyi-One" w:cs="Zawgyi-One" w:hint="cs"/>
                <w:color w:val="000000" w:themeColor="text1"/>
                <w:sz w:val="20"/>
                <w:szCs w:val="20"/>
              </w:rPr>
              <w:t>ဖလသမာပတၱိယာ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532A45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A53BE4">
        <w:trPr>
          <w:cantSplit/>
          <w:trHeight w:val="467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၃</w:t>
            </w:r>
          </w:p>
        </w:tc>
        <w:tc>
          <w:tcPr>
            <w:tcW w:w="4500" w:type="dxa"/>
            <w:gridSpan w:val="7"/>
            <w:shd w:val="clear" w:color="auto" w:fill="auto"/>
            <w:vAlign w:val="center"/>
          </w:tcPr>
          <w:p w:rsidR="00A53BE4" w:rsidRPr="00287109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287109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အကုသလံ</w:t>
            </w:r>
            <w:r w:rsidRPr="00287109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287109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ကမၼံ</w:t>
            </w:r>
            <w:r w:rsidRPr="00287109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A53BE4" w:rsidRPr="00287109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287109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ဝိပါကႆ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532A45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 w:val="restart"/>
            <w:tcBorders>
              <w:right w:val="nil"/>
            </w:tcBorders>
            <w:textDirection w:val="btLr"/>
            <w:vAlign w:val="center"/>
          </w:tcPr>
          <w:p w:rsidR="00A53BE4" w:rsidRPr="00D9442E" w:rsidRDefault="00A53BE4" w:rsidP="00E536BC">
            <w:pPr>
              <w:ind w:left="113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>
              <w:rPr>
                <w:rFonts w:ascii="Zawgyi-One" w:hAnsi="Zawgyi-One" w:cs="Zawgyi-One"/>
                <w:szCs w:val="24"/>
              </w:rPr>
              <w:t>အဗ်ာကတပဒ</w:t>
            </w:r>
            <w:r w:rsidRPr="00196CF2">
              <w:rPr>
                <w:rFonts w:ascii="Zawgyi-One" w:hAnsi="Zawgyi-One" w:cs="Zawgyi-One"/>
                <w:szCs w:val="24"/>
              </w:rPr>
              <w:t>-၃</w:t>
            </w:r>
          </w:p>
        </w:tc>
        <w:tc>
          <w:tcPr>
            <w:tcW w:w="540" w:type="dxa"/>
            <w:vMerge w:val="restart"/>
            <w:tcBorders>
              <w:left w:val="nil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2700" w:type="dxa"/>
            <w:gridSpan w:val="3"/>
            <w:shd w:val="clear" w:color="auto" w:fill="FFFF00"/>
            <w:vAlign w:val="center"/>
          </w:tcPr>
          <w:p w:rsidR="00A53BE4" w:rsidRPr="00532A45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၇</w:t>
            </w: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 xml:space="preserve">) </w:t>
            </w:r>
            <w:r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အဗ်ာကေတ</w:t>
            </w: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ာ ဓေမၼာ</w:t>
            </w:r>
          </w:p>
        </w:tc>
        <w:tc>
          <w:tcPr>
            <w:tcW w:w="5940" w:type="dxa"/>
            <w:gridSpan w:val="5"/>
            <w:shd w:val="clear" w:color="auto" w:fill="FFFF00"/>
            <w:vAlign w:val="center"/>
          </w:tcPr>
          <w:p w:rsidR="00A53BE4" w:rsidRPr="00532A45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အဗ်ာကတ</w:t>
            </w: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 xml:space="preserve">ႆ ဓမၼႆ </w:t>
            </w:r>
            <w:r w:rsidRPr="00532A45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nil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A53BE4" w:rsidRPr="00E63688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အာရမၼဏူပနိႆေယာ၊ အနႏၲ႐ူပနိႆေယာ၊ ပကတူပနိႆေယာ။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nil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A53BE4" w:rsidRPr="00E63688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0657F1"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>အာရမၼဏူပနိႆေယာ</w:t>
            </w:r>
            <w:r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 xml:space="preserve"> - 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 xml:space="preserve">(အာရမၼဏာဓိပတိ၏ </w:t>
            </w:r>
            <w:r>
              <w:rPr>
                <w:rFonts w:ascii="Zawgyi-One" w:hAnsi="Zawgyi-One" w:cs="Zawgyi-One"/>
                <w:color w:val="0070C0"/>
                <w:sz w:val="20"/>
                <w:szCs w:val="18"/>
              </w:rPr>
              <w:t>ဗ်ာ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>-</w:t>
            </w:r>
            <w:r>
              <w:rPr>
                <w:rFonts w:ascii="Zawgyi-One" w:hAnsi="Zawgyi-One" w:cs="Zawgyi-One"/>
                <w:color w:val="0070C0"/>
                <w:sz w:val="20"/>
                <w:szCs w:val="18"/>
              </w:rPr>
              <w:t xml:space="preserve">ဗ်ာ 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>သခ်ၤာအတိုင္း)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nil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A53BE4" w:rsidRPr="00E63688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0657F1"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>အနႏၲ႐ူပနိႆေယာ</w:t>
            </w:r>
            <w:r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 xml:space="preserve"> -  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>(</w:t>
            </w:r>
            <w:r>
              <w:rPr>
                <w:rFonts w:ascii="Zawgyi-One" w:hAnsi="Zawgyi-One" w:cs="Zawgyi-One"/>
                <w:color w:val="0070C0"/>
                <w:sz w:val="20"/>
                <w:szCs w:val="18"/>
              </w:rPr>
              <w:t>အနႏၲရပစၥည္း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 xml:space="preserve">၏ </w:t>
            </w:r>
            <w:r>
              <w:rPr>
                <w:rFonts w:ascii="Zawgyi-One" w:hAnsi="Zawgyi-One" w:cs="Zawgyi-One"/>
                <w:color w:val="0070C0"/>
                <w:sz w:val="20"/>
                <w:szCs w:val="18"/>
              </w:rPr>
              <w:t>ဗ်ာ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>-</w:t>
            </w:r>
            <w:r>
              <w:rPr>
                <w:rFonts w:ascii="Zawgyi-One" w:hAnsi="Zawgyi-One" w:cs="Zawgyi-One"/>
                <w:color w:val="0070C0"/>
                <w:sz w:val="20"/>
                <w:szCs w:val="18"/>
              </w:rPr>
              <w:t xml:space="preserve">ဗ်ာ 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>သခ်ၤာအတိုင္း)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nil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A53BE4" w:rsidRPr="00E63688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89714D">
              <w:rPr>
                <w:rFonts w:ascii="Zawgyi-One" w:hAnsi="Zawgyi-One" w:cs="Zawgyi-One" w:hint="cs"/>
                <w:b/>
                <w:color w:val="00CC00"/>
                <w:sz w:val="20"/>
                <w:szCs w:val="18"/>
              </w:rPr>
              <w:t>ပကတူပ</w:t>
            </w:r>
            <w:r w:rsidRPr="000657F1"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>နိႆေယာ</w:t>
            </w:r>
            <w:r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 xml:space="preserve"> - 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၁</w:t>
            </w:r>
          </w:p>
        </w:tc>
        <w:tc>
          <w:tcPr>
            <w:tcW w:w="2700" w:type="dxa"/>
            <w:gridSpan w:val="3"/>
            <w:shd w:val="clear" w:color="auto" w:fill="auto"/>
            <w:vAlign w:val="center"/>
          </w:tcPr>
          <w:p w:rsidR="00A53BE4" w:rsidRPr="00287109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ကာယိကံ သုခံ</w:t>
            </w:r>
          </w:p>
        </w:tc>
        <w:tc>
          <w:tcPr>
            <w:tcW w:w="5940" w:type="dxa"/>
            <w:gridSpan w:val="5"/>
            <w:shd w:val="clear" w:color="auto" w:fill="auto"/>
            <w:vAlign w:val="center"/>
          </w:tcPr>
          <w:p w:rsidR="00A53BE4" w:rsidRPr="00287109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ကာယိကႆ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သုခႆ၊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ကာယိကႆ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ဒုကၡႆ၊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ဖလသမာပတၱိယာ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532A45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2700" w:type="dxa"/>
            <w:gridSpan w:val="3"/>
            <w:shd w:val="clear" w:color="auto" w:fill="auto"/>
            <w:vAlign w:val="center"/>
          </w:tcPr>
          <w:p w:rsidR="00A53BE4" w:rsidRPr="00287109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ကာယိကံ ဒုကၡံ</w:t>
            </w:r>
          </w:p>
        </w:tc>
        <w:tc>
          <w:tcPr>
            <w:tcW w:w="5940" w:type="dxa"/>
            <w:gridSpan w:val="5"/>
            <w:shd w:val="clear" w:color="auto" w:fill="auto"/>
            <w:vAlign w:val="center"/>
          </w:tcPr>
          <w:p w:rsidR="00A53BE4" w:rsidRPr="00287109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။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2700" w:type="dxa"/>
            <w:gridSpan w:val="3"/>
            <w:shd w:val="clear" w:color="auto" w:fill="auto"/>
            <w:vAlign w:val="center"/>
          </w:tcPr>
          <w:p w:rsidR="00A53BE4" w:rsidRPr="00287109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ဥတု</w:t>
            </w:r>
          </w:p>
        </w:tc>
        <w:tc>
          <w:tcPr>
            <w:tcW w:w="5940" w:type="dxa"/>
            <w:gridSpan w:val="5"/>
            <w:shd w:val="clear" w:color="auto" w:fill="auto"/>
            <w:vAlign w:val="center"/>
          </w:tcPr>
          <w:p w:rsidR="00A53BE4" w:rsidRPr="00287109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။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2700" w:type="dxa"/>
            <w:gridSpan w:val="3"/>
            <w:shd w:val="clear" w:color="auto" w:fill="auto"/>
            <w:vAlign w:val="center"/>
          </w:tcPr>
          <w:p w:rsidR="00A53BE4" w:rsidRPr="00287109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ေ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ဘာဇနံ</w:t>
            </w:r>
          </w:p>
        </w:tc>
        <w:tc>
          <w:tcPr>
            <w:tcW w:w="5940" w:type="dxa"/>
            <w:gridSpan w:val="5"/>
            <w:shd w:val="clear" w:color="auto" w:fill="auto"/>
            <w:vAlign w:val="center"/>
          </w:tcPr>
          <w:p w:rsidR="00A53BE4" w:rsidRPr="00287109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။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2700" w:type="dxa"/>
            <w:gridSpan w:val="3"/>
            <w:shd w:val="clear" w:color="auto" w:fill="auto"/>
            <w:vAlign w:val="center"/>
          </w:tcPr>
          <w:p w:rsidR="00A53BE4" w:rsidRPr="00287109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ေ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သနာသနံ</w:t>
            </w:r>
          </w:p>
        </w:tc>
        <w:tc>
          <w:tcPr>
            <w:tcW w:w="5940" w:type="dxa"/>
            <w:gridSpan w:val="5"/>
            <w:shd w:val="clear" w:color="auto" w:fill="auto"/>
            <w:vAlign w:val="center"/>
          </w:tcPr>
          <w:p w:rsidR="00A53BE4" w:rsidRPr="00287109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။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၂</w:t>
            </w:r>
          </w:p>
        </w:tc>
        <w:tc>
          <w:tcPr>
            <w:tcW w:w="2700" w:type="dxa"/>
            <w:gridSpan w:val="3"/>
            <w:shd w:val="clear" w:color="auto" w:fill="auto"/>
            <w:vAlign w:val="center"/>
          </w:tcPr>
          <w:p w:rsidR="00A53BE4" w:rsidRPr="00287109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ကာယိကံ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သုခံ။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ကာယိကံ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ဒုကၡံ။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ဥတု။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ေ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ဘာဇနံ။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ေ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သနာသနံ</w:t>
            </w:r>
          </w:p>
        </w:tc>
        <w:tc>
          <w:tcPr>
            <w:tcW w:w="5940" w:type="dxa"/>
            <w:gridSpan w:val="5"/>
            <w:shd w:val="clear" w:color="auto" w:fill="auto"/>
            <w:vAlign w:val="center"/>
          </w:tcPr>
          <w:p w:rsidR="00A53BE4" w:rsidRPr="00287109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။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၃</w:t>
            </w:r>
          </w:p>
        </w:tc>
        <w:tc>
          <w:tcPr>
            <w:tcW w:w="2700" w:type="dxa"/>
            <w:gridSpan w:val="3"/>
            <w:shd w:val="clear" w:color="auto" w:fill="auto"/>
            <w:vAlign w:val="center"/>
          </w:tcPr>
          <w:p w:rsidR="00A53BE4" w:rsidRPr="00287109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ဖလသမာပတၱိ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</w:p>
        </w:tc>
        <w:tc>
          <w:tcPr>
            <w:tcW w:w="5940" w:type="dxa"/>
            <w:gridSpan w:val="5"/>
            <w:shd w:val="clear" w:color="auto" w:fill="auto"/>
            <w:vAlign w:val="center"/>
          </w:tcPr>
          <w:p w:rsidR="00A53BE4" w:rsidRPr="00287109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ကာယိကႆ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သုခႆ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532A45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၄</w:t>
            </w:r>
          </w:p>
        </w:tc>
        <w:tc>
          <w:tcPr>
            <w:tcW w:w="2700" w:type="dxa"/>
            <w:gridSpan w:val="3"/>
            <w:shd w:val="clear" w:color="auto" w:fill="auto"/>
            <w:vAlign w:val="center"/>
          </w:tcPr>
          <w:p w:rsidR="00A53BE4" w:rsidRPr="00287109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F21A3F">
              <w:rPr>
                <w:rFonts w:ascii="Zawgyi-One" w:hAnsi="Zawgyi-One" w:cs="Zawgyi-One" w:hint="cs"/>
                <w:color w:val="FF0000"/>
                <w:sz w:val="20"/>
                <w:szCs w:val="18"/>
              </w:rPr>
              <w:t>အရဟာ</w:t>
            </w:r>
            <w:r w:rsidRPr="00F21A3F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F21A3F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ကာယိကံ</w:t>
            </w:r>
            <w:r w:rsidRPr="00F21A3F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F21A3F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သုခံ</w:t>
            </w:r>
            <w:r w:rsidRPr="00F21A3F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F21A3F">
              <w:rPr>
                <w:rFonts w:ascii="Zawgyi-One" w:hAnsi="Zawgyi-One" w:cs="Zawgyi-One" w:hint="cs"/>
                <w:color w:val="FF0000"/>
                <w:sz w:val="20"/>
                <w:szCs w:val="18"/>
              </w:rPr>
              <w:t>ဥပနိႆာယ</w:t>
            </w:r>
          </w:p>
        </w:tc>
        <w:tc>
          <w:tcPr>
            <w:tcW w:w="5940" w:type="dxa"/>
            <w:gridSpan w:val="5"/>
            <w:shd w:val="clear" w:color="auto" w:fill="auto"/>
            <w:vAlign w:val="center"/>
          </w:tcPr>
          <w:p w:rsidR="00A53BE4" w:rsidRPr="00287109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F21A3F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အႏုပၸႏၷံ</w:t>
            </w:r>
            <w:r w:rsidRPr="00F21A3F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F21A3F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ကိရိယသမာပတၱႎ</w:t>
            </w:r>
            <w:r w:rsidRPr="00F21A3F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F21A3F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ဥပၸါေဒတိ၊</w:t>
            </w:r>
            <w:r w:rsidRPr="00F21A3F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F21A3F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ဥပၸႏၷံ</w:t>
            </w:r>
            <w:r w:rsidRPr="00F21A3F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F21A3F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သမာပဇၨတိ၊</w:t>
            </w:r>
            <w:r w:rsidRPr="00F21A3F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F21A3F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သခၤါေရ</w:t>
            </w:r>
            <w:r w:rsidRPr="00F21A3F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F21A3F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အနိစၥေတာ</w:t>
            </w:r>
            <w:r w:rsidRPr="00F21A3F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F21A3F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ဒုကၡေတာ</w:t>
            </w:r>
            <w:r w:rsidRPr="00F21A3F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F21A3F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အနတၱေတာ</w:t>
            </w:r>
            <w:r w:rsidRPr="00F21A3F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F21A3F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ဝိပႆတိ။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bottom w:val="single" w:sz="4" w:space="0" w:color="auto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2700" w:type="dxa"/>
            <w:gridSpan w:val="3"/>
            <w:shd w:val="clear" w:color="auto" w:fill="auto"/>
            <w:vAlign w:val="center"/>
          </w:tcPr>
          <w:p w:rsidR="00A53BE4" w:rsidRPr="00287109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ကာယိကံ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ဒုကၡံ။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ဥတု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ံ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။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ေ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ဘာဇနံ။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ေ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သနာသနံ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F21A3F">
              <w:rPr>
                <w:rFonts w:ascii="Zawgyi-One" w:hAnsi="Zawgyi-One" w:cs="Zawgyi-One" w:hint="cs"/>
                <w:color w:val="FF0000"/>
                <w:sz w:val="20"/>
                <w:szCs w:val="18"/>
              </w:rPr>
              <w:t>ဥပနိႆာယ</w:t>
            </w:r>
          </w:p>
        </w:tc>
        <w:tc>
          <w:tcPr>
            <w:tcW w:w="5940" w:type="dxa"/>
            <w:gridSpan w:val="5"/>
            <w:shd w:val="clear" w:color="auto" w:fill="auto"/>
            <w:vAlign w:val="center"/>
          </w:tcPr>
          <w:p w:rsidR="00A53BE4" w:rsidRPr="00287109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။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left w:val="nil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2700" w:type="dxa"/>
            <w:gridSpan w:val="3"/>
            <w:shd w:val="clear" w:color="auto" w:fill="FFFF00"/>
            <w:vAlign w:val="center"/>
          </w:tcPr>
          <w:p w:rsidR="00A53BE4" w:rsidRPr="00532A45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၈</w:t>
            </w: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 xml:space="preserve">) </w:t>
            </w:r>
            <w:r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အဗ်ာကေတ</w:t>
            </w: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ာ ဓေမၼာ</w:t>
            </w:r>
          </w:p>
        </w:tc>
        <w:tc>
          <w:tcPr>
            <w:tcW w:w="5940" w:type="dxa"/>
            <w:gridSpan w:val="5"/>
            <w:shd w:val="clear" w:color="auto" w:fill="FFFF00"/>
            <w:vAlign w:val="center"/>
          </w:tcPr>
          <w:p w:rsidR="00A53BE4" w:rsidRPr="00532A45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ကုသလ</w:t>
            </w: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 xml:space="preserve">ႆ ဓမၼႆ </w:t>
            </w:r>
            <w:r w:rsidRPr="00532A45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nil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A53BE4" w:rsidRPr="00E63688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အာရမၼဏူပနိႆေယာ၊ အနႏၲ႐ူပနိႆေယာ၊ ပကတူပနိႆေယာ။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nil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A53BE4" w:rsidRPr="00E63688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0657F1"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>အာရမၼဏူပနိႆေယာ</w:t>
            </w:r>
            <w:r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 xml:space="preserve"> - 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 xml:space="preserve">(အာရမၼဏာဓိပတိ၏ </w:t>
            </w:r>
            <w:r>
              <w:rPr>
                <w:rFonts w:ascii="Zawgyi-One" w:hAnsi="Zawgyi-One" w:cs="Zawgyi-One"/>
                <w:color w:val="0070C0"/>
                <w:sz w:val="20"/>
                <w:szCs w:val="18"/>
              </w:rPr>
              <w:t>ဗ်ာ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>-</w:t>
            </w:r>
            <w:r>
              <w:rPr>
                <w:rFonts w:ascii="Zawgyi-One" w:hAnsi="Zawgyi-One" w:cs="Zawgyi-One"/>
                <w:color w:val="0070C0"/>
                <w:sz w:val="20"/>
                <w:szCs w:val="18"/>
              </w:rPr>
              <w:t xml:space="preserve">ကု 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>သခ်ၤာအတိုင္း)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nil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A53BE4" w:rsidRPr="00E63688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0657F1"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>အနႏၲ႐ူပနိႆေယာ</w:t>
            </w:r>
            <w:r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 xml:space="preserve"> -  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>(</w:t>
            </w:r>
            <w:r>
              <w:rPr>
                <w:rFonts w:ascii="Zawgyi-One" w:hAnsi="Zawgyi-One" w:cs="Zawgyi-One"/>
                <w:color w:val="0070C0"/>
                <w:sz w:val="20"/>
                <w:szCs w:val="18"/>
              </w:rPr>
              <w:t>အနႏၲရပစၥည္း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 xml:space="preserve">၏ </w:t>
            </w:r>
            <w:r>
              <w:rPr>
                <w:rFonts w:ascii="Zawgyi-One" w:hAnsi="Zawgyi-One" w:cs="Zawgyi-One"/>
                <w:color w:val="0070C0"/>
                <w:sz w:val="20"/>
                <w:szCs w:val="18"/>
              </w:rPr>
              <w:t>ဗ်ာ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>-</w:t>
            </w:r>
            <w:r>
              <w:rPr>
                <w:rFonts w:ascii="Zawgyi-One" w:hAnsi="Zawgyi-One" w:cs="Zawgyi-One"/>
                <w:color w:val="0070C0"/>
                <w:sz w:val="20"/>
                <w:szCs w:val="18"/>
              </w:rPr>
              <w:t xml:space="preserve">ကု 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>သခ်ၤာအတိုင္း)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nil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A53BE4" w:rsidRPr="00E63688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89714D">
              <w:rPr>
                <w:rFonts w:ascii="Zawgyi-One" w:hAnsi="Zawgyi-One" w:cs="Zawgyi-One" w:hint="cs"/>
                <w:b/>
                <w:color w:val="00CC00"/>
                <w:sz w:val="20"/>
                <w:szCs w:val="18"/>
              </w:rPr>
              <w:t>ပကတူပ</w:t>
            </w:r>
            <w:r w:rsidRPr="000657F1"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>နိႆေယာ</w:t>
            </w:r>
            <w:r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 xml:space="preserve"> - 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၁</w:t>
            </w:r>
          </w:p>
        </w:tc>
        <w:tc>
          <w:tcPr>
            <w:tcW w:w="2700" w:type="dxa"/>
            <w:gridSpan w:val="3"/>
            <w:shd w:val="clear" w:color="auto" w:fill="auto"/>
            <w:vAlign w:val="center"/>
          </w:tcPr>
          <w:p w:rsidR="00A53BE4" w:rsidRPr="00287109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ကာယိကံ သုခံ </w:t>
            </w:r>
            <w:r w:rsidRPr="00F21A3F">
              <w:rPr>
                <w:rFonts w:ascii="Zawgyi-One" w:hAnsi="Zawgyi-One" w:cs="Zawgyi-One" w:hint="cs"/>
                <w:color w:val="FF0000"/>
                <w:sz w:val="20"/>
                <w:szCs w:val="18"/>
              </w:rPr>
              <w:t>ဥပနိႆာယ</w:t>
            </w:r>
          </w:p>
        </w:tc>
        <w:tc>
          <w:tcPr>
            <w:tcW w:w="5940" w:type="dxa"/>
            <w:gridSpan w:val="5"/>
            <w:shd w:val="clear" w:color="auto" w:fill="auto"/>
            <w:vAlign w:val="center"/>
          </w:tcPr>
          <w:p w:rsidR="00A53BE4" w:rsidRPr="001E7268" w:rsidRDefault="00A53BE4" w:rsidP="00E536BC">
            <w:pPr>
              <w:ind w:right="-10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ဒါနံ ေဒတိ၊ သီလံ သမာဒိယတိ၊.. </w:t>
            </w:r>
            <w:r w:rsidRPr="005E6104">
              <w:rPr>
                <w:rFonts w:ascii="Zawgyi-One" w:hAnsi="Zawgyi-One" w:cs="Zawgyi-One"/>
                <w:color w:val="0070C0"/>
                <w:sz w:val="20"/>
                <w:szCs w:val="18"/>
              </w:rPr>
              <w:t>(ေအာင္ျခင္း၈ပါး)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2700" w:type="dxa"/>
            <w:gridSpan w:val="3"/>
            <w:shd w:val="clear" w:color="auto" w:fill="auto"/>
            <w:vAlign w:val="center"/>
          </w:tcPr>
          <w:p w:rsidR="00A53BE4" w:rsidRPr="00287109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ကာယိကံ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ဒုကၡံ။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ဥတု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ံ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။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ေ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ဘာဇနံ။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ေ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သနာသနံ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F21A3F">
              <w:rPr>
                <w:rFonts w:ascii="Zawgyi-One" w:hAnsi="Zawgyi-One" w:cs="Zawgyi-One" w:hint="cs"/>
                <w:color w:val="FF0000"/>
                <w:sz w:val="20"/>
                <w:szCs w:val="18"/>
              </w:rPr>
              <w:t>ဥပနိႆာယ</w:t>
            </w:r>
          </w:p>
        </w:tc>
        <w:tc>
          <w:tcPr>
            <w:tcW w:w="5940" w:type="dxa"/>
            <w:gridSpan w:val="5"/>
            <w:shd w:val="clear" w:color="auto" w:fill="auto"/>
            <w:vAlign w:val="center"/>
          </w:tcPr>
          <w:p w:rsidR="00A53BE4" w:rsidRPr="00287109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။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၂</w:t>
            </w:r>
          </w:p>
        </w:tc>
        <w:tc>
          <w:tcPr>
            <w:tcW w:w="2700" w:type="dxa"/>
            <w:gridSpan w:val="3"/>
            <w:shd w:val="clear" w:color="auto" w:fill="auto"/>
            <w:vAlign w:val="center"/>
          </w:tcPr>
          <w:p w:rsidR="00A53BE4" w:rsidRPr="00287109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ကာယိကံ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သုခံ။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ကာယိကံ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ဒုကၡံ။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ဥတု။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ေ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ဘာဇနံ။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ေ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သနာသနံ</w:t>
            </w:r>
          </w:p>
        </w:tc>
        <w:tc>
          <w:tcPr>
            <w:tcW w:w="5940" w:type="dxa"/>
            <w:gridSpan w:val="5"/>
            <w:shd w:val="clear" w:color="auto" w:fill="auto"/>
            <w:vAlign w:val="center"/>
          </w:tcPr>
          <w:p w:rsidR="00A53BE4" w:rsidRPr="00261FF0" w:rsidRDefault="00A53BE4" w:rsidP="00E536BC">
            <w:pPr>
              <w:ind w:right="-108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သဒၶါယ၊ သီလႆ၊ သုတႆ၊ စာဂႆ၊ ပညာယ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nil"/>
              <w:bottom w:val="nil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2700" w:type="dxa"/>
            <w:gridSpan w:val="3"/>
            <w:shd w:val="clear" w:color="auto" w:fill="FFFF00"/>
            <w:vAlign w:val="center"/>
          </w:tcPr>
          <w:p w:rsidR="00A53BE4" w:rsidRPr="00532A45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၉</w:t>
            </w: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 xml:space="preserve">) </w:t>
            </w:r>
            <w:r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အဗ်ာကေတ</w:t>
            </w: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ာ ဓေမၼာ</w:t>
            </w:r>
          </w:p>
        </w:tc>
        <w:tc>
          <w:tcPr>
            <w:tcW w:w="5940" w:type="dxa"/>
            <w:gridSpan w:val="5"/>
            <w:shd w:val="clear" w:color="auto" w:fill="FFFF00"/>
            <w:vAlign w:val="center"/>
          </w:tcPr>
          <w:p w:rsidR="00A53BE4" w:rsidRPr="00532A45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အကုသလ</w:t>
            </w:r>
            <w:r w:rsidRPr="00532A4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 xml:space="preserve">ႆ ဓမၼႆ </w:t>
            </w:r>
            <w:r w:rsidRPr="00532A45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nil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A53BE4" w:rsidRPr="00E63688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အာရမၼဏူပနိႆေယာ၊ အနႏၲ႐ူပနိႆေယာ၊ ပကတူပနိႆေယာ။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nil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A53BE4" w:rsidRPr="00E63688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0657F1"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>အာရမၼဏူပနိႆေယာ</w:t>
            </w:r>
            <w:r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 xml:space="preserve"> - 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 xml:space="preserve">(အာရမၼဏာဓိပတိ၏ </w:t>
            </w:r>
            <w:r>
              <w:rPr>
                <w:rFonts w:ascii="Zawgyi-One" w:hAnsi="Zawgyi-One" w:cs="Zawgyi-One"/>
                <w:color w:val="0070C0"/>
                <w:sz w:val="20"/>
                <w:szCs w:val="18"/>
              </w:rPr>
              <w:t>ဗ်ာ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>-</w:t>
            </w:r>
            <w:r>
              <w:rPr>
                <w:rFonts w:ascii="Zawgyi-One" w:hAnsi="Zawgyi-One" w:cs="Zawgyi-One"/>
                <w:color w:val="0070C0"/>
                <w:sz w:val="20"/>
                <w:szCs w:val="18"/>
              </w:rPr>
              <w:t xml:space="preserve">အကု 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>သခ်ၤာအတိုင္း)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nil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A53BE4" w:rsidRPr="00E63688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0657F1"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>အနႏၲ႐ူပနိႆေယာ</w:t>
            </w:r>
            <w:r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 xml:space="preserve"> -  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>(</w:t>
            </w:r>
            <w:r>
              <w:rPr>
                <w:rFonts w:ascii="Zawgyi-One" w:hAnsi="Zawgyi-One" w:cs="Zawgyi-One"/>
                <w:color w:val="0070C0"/>
                <w:sz w:val="20"/>
                <w:szCs w:val="18"/>
              </w:rPr>
              <w:t>အနႏၲရပစၥည္း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 xml:space="preserve">၏ </w:t>
            </w:r>
            <w:r>
              <w:rPr>
                <w:rFonts w:ascii="Zawgyi-One" w:hAnsi="Zawgyi-One" w:cs="Zawgyi-One"/>
                <w:color w:val="0070C0"/>
                <w:sz w:val="20"/>
                <w:szCs w:val="18"/>
              </w:rPr>
              <w:t>ဗ်ာ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>-</w:t>
            </w:r>
            <w:r>
              <w:rPr>
                <w:rFonts w:ascii="Zawgyi-One" w:hAnsi="Zawgyi-One" w:cs="Zawgyi-One"/>
                <w:color w:val="0070C0"/>
                <w:sz w:val="20"/>
                <w:szCs w:val="18"/>
              </w:rPr>
              <w:t xml:space="preserve">အကု </w:t>
            </w:r>
            <w:r w:rsidRPr="000657F1">
              <w:rPr>
                <w:rFonts w:ascii="Zawgyi-One" w:hAnsi="Zawgyi-One" w:cs="Zawgyi-One"/>
                <w:color w:val="0070C0"/>
                <w:sz w:val="20"/>
                <w:szCs w:val="18"/>
              </w:rPr>
              <w:t>သခ်ၤာအတိုင္း)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tcBorders>
              <w:right w:val="nil"/>
            </w:tcBorders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nil"/>
            </w:tcBorders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A53BE4" w:rsidRPr="00E63688" w:rsidRDefault="00A53BE4" w:rsidP="00E536BC">
            <w:pP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89714D">
              <w:rPr>
                <w:rFonts w:ascii="Zawgyi-One" w:hAnsi="Zawgyi-One" w:cs="Zawgyi-One" w:hint="cs"/>
                <w:b/>
                <w:color w:val="00CC00"/>
                <w:sz w:val="20"/>
                <w:szCs w:val="18"/>
              </w:rPr>
              <w:t>ပကတူပ</w:t>
            </w:r>
            <w:r w:rsidRPr="000657F1"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>နိႆေယာ</w:t>
            </w:r>
            <w:r>
              <w:rPr>
                <w:rFonts w:ascii="Zawgyi-One" w:hAnsi="Zawgyi-One" w:cs="Zawgyi-One"/>
                <w:b/>
                <w:color w:val="00CC00"/>
                <w:sz w:val="20"/>
                <w:szCs w:val="18"/>
              </w:rPr>
              <w:t xml:space="preserve"> - 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၁</w:t>
            </w:r>
          </w:p>
        </w:tc>
        <w:tc>
          <w:tcPr>
            <w:tcW w:w="2700" w:type="dxa"/>
            <w:gridSpan w:val="3"/>
            <w:shd w:val="clear" w:color="auto" w:fill="auto"/>
            <w:vAlign w:val="center"/>
          </w:tcPr>
          <w:p w:rsidR="00A53BE4" w:rsidRPr="00287109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ကာယိကံ သုခံ </w:t>
            </w:r>
            <w:r w:rsidRPr="00F21A3F">
              <w:rPr>
                <w:rFonts w:ascii="Zawgyi-One" w:hAnsi="Zawgyi-One" w:cs="Zawgyi-One" w:hint="cs"/>
                <w:color w:val="FF0000"/>
                <w:sz w:val="20"/>
                <w:szCs w:val="18"/>
              </w:rPr>
              <w:t>ဥပနိႆာယ</w:t>
            </w:r>
          </w:p>
        </w:tc>
        <w:tc>
          <w:tcPr>
            <w:tcW w:w="5940" w:type="dxa"/>
            <w:gridSpan w:val="5"/>
            <w:shd w:val="clear" w:color="auto" w:fill="auto"/>
            <w:vAlign w:val="center"/>
          </w:tcPr>
          <w:p w:rsidR="00A53BE4" w:rsidRPr="00287109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D2311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ပါဏံ</w:t>
            </w:r>
            <w:r w:rsidRPr="00AD2311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AD2311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ဟနတိ၊</w:t>
            </w:r>
            <w:r w:rsidRPr="00AD2311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AD2311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အဒိႏၷံ</w:t>
            </w:r>
            <w:r w:rsidRPr="00AD2311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AD2311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အာဒိယတိ၊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...</w:t>
            </w:r>
            <w:r w:rsidRPr="00AD2311">
              <w:rPr>
                <w:rFonts w:ascii="Zawgyi-One" w:hAnsi="Zawgyi-One" w:cs="Zawgyi-One"/>
                <w:color w:val="0070C0"/>
                <w:sz w:val="20"/>
                <w:szCs w:val="18"/>
              </w:rPr>
              <w:t>(အကုသိုလ္ ၁၈ပါး)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</w:p>
        </w:tc>
        <w:tc>
          <w:tcPr>
            <w:tcW w:w="2700" w:type="dxa"/>
            <w:gridSpan w:val="3"/>
            <w:shd w:val="clear" w:color="auto" w:fill="auto"/>
            <w:vAlign w:val="center"/>
          </w:tcPr>
          <w:p w:rsidR="00A53BE4" w:rsidRPr="00287109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ကာယိကံ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ဒုကၡံ။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ဥတု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ံ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။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ေ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ဘာဇနံ။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ေ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သနာသနံ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F21A3F">
              <w:rPr>
                <w:rFonts w:ascii="Zawgyi-One" w:hAnsi="Zawgyi-One" w:cs="Zawgyi-One" w:hint="cs"/>
                <w:color w:val="FF0000"/>
                <w:sz w:val="20"/>
                <w:szCs w:val="18"/>
              </w:rPr>
              <w:t>ဥပနိႆာယ</w:t>
            </w:r>
          </w:p>
        </w:tc>
        <w:tc>
          <w:tcPr>
            <w:tcW w:w="5940" w:type="dxa"/>
            <w:gridSpan w:val="5"/>
            <w:shd w:val="clear" w:color="auto" w:fill="auto"/>
            <w:vAlign w:val="center"/>
          </w:tcPr>
          <w:p w:rsidR="00A53BE4" w:rsidRDefault="00A53BE4" w:rsidP="00E536BC">
            <w:pPr>
              <w:ind w:left="76" w:right="76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D2311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ပါဏံ</w:t>
            </w:r>
            <w:r w:rsidRPr="00AD2311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AD2311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ဟနတိ၊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....    (သခိတၱံ။) ....    </w:t>
            </w:r>
            <w:r w:rsidRPr="009C0D2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သဃံ</w:t>
            </w:r>
            <w:r w:rsidRPr="009C0D20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9C0D20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ဘိႏၵတိ။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</w:p>
          <w:p w:rsidR="00A53BE4" w:rsidRPr="00287109" w:rsidRDefault="00A53BE4" w:rsidP="00E536BC">
            <w:pPr>
              <w:ind w:left="76" w:right="76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AD2311">
              <w:rPr>
                <w:rFonts w:ascii="Zawgyi-One" w:hAnsi="Zawgyi-One" w:cs="Zawgyi-One"/>
                <w:color w:val="0070C0"/>
                <w:sz w:val="20"/>
                <w:szCs w:val="18"/>
              </w:rPr>
              <w:t>(အကုသိုလ္ ၁၈ပါး)</w:t>
            </w:r>
          </w:p>
        </w:tc>
      </w:tr>
      <w:tr w:rsidR="00A53BE4" w:rsidRPr="00D9442E" w:rsidTr="00E536BC">
        <w:trPr>
          <w:cantSplit/>
          <w:trHeight w:val="20"/>
        </w:trPr>
        <w:tc>
          <w:tcPr>
            <w:tcW w:w="540" w:type="dxa"/>
            <w:vMerge/>
            <w:vAlign w:val="center"/>
          </w:tcPr>
          <w:p w:rsidR="00A53BE4" w:rsidRPr="00D9442E" w:rsidRDefault="00A53BE4" w:rsidP="00E536BC">
            <w:pPr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A53BE4" w:rsidRDefault="00A53BE4" w:rsidP="00E536BC">
            <w:pPr>
              <w:jc w:val="center"/>
              <w:rPr>
                <w:rFonts w:ascii="Zawgyi-One" w:hAnsi="Zawgyi-One" w:cs="Zawgyi-One"/>
                <w:color w:val="000000" w:themeColor="text1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Cs w:val="24"/>
              </w:rPr>
              <w:t>၂</w:t>
            </w:r>
          </w:p>
        </w:tc>
        <w:tc>
          <w:tcPr>
            <w:tcW w:w="2700" w:type="dxa"/>
            <w:gridSpan w:val="3"/>
            <w:shd w:val="clear" w:color="auto" w:fill="auto"/>
            <w:vAlign w:val="center"/>
          </w:tcPr>
          <w:p w:rsidR="00A53BE4" w:rsidRPr="00287109" w:rsidRDefault="00A53BE4" w:rsidP="00E536BC">
            <w:pPr>
              <w:ind w:right="-18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ကာယိကံ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သုခံ။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ကာယိကံ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ဒုကၡံ။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ဥတု။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ေ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ဘာဇနံ။</w:t>
            </w:r>
            <w:r w:rsidRPr="00544102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 ေ</w:t>
            </w:r>
            <w:r w:rsidRPr="00544102">
              <w:rPr>
                <w:rFonts w:ascii="Zawgyi-One" w:hAnsi="Zawgyi-One" w:cs="Zawgyi-One" w:hint="cs"/>
                <w:color w:val="000000" w:themeColor="text1"/>
                <w:sz w:val="20"/>
                <w:szCs w:val="18"/>
              </w:rPr>
              <w:t>သနာသနံ</w:t>
            </w:r>
          </w:p>
        </w:tc>
        <w:tc>
          <w:tcPr>
            <w:tcW w:w="5940" w:type="dxa"/>
            <w:gridSpan w:val="5"/>
            <w:shd w:val="clear" w:color="auto" w:fill="auto"/>
            <w:vAlign w:val="center"/>
          </w:tcPr>
          <w:p w:rsidR="00A53BE4" w:rsidRPr="00532A45" w:rsidRDefault="00A53BE4" w:rsidP="00E536BC">
            <w:pPr>
              <w:ind w:right="0"/>
              <w:jc w:val="left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ရာဂႆ၊ ေဒါ..၊ ေမာ..၊ မာန..၊ ဒိ႒ိယာ၊ ပတၳနာယ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</w:tbl>
    <w:p w:rsidR="00A53BE4" w:rsidRDefault="00A53BE4" w:rsidP="00E05F98">
      <w:pPr>
        <w:ind w:right="-45"/>
        <w:jc w:val="center"/>
        <w:rPr>
          <w:rFonts w:ascii="Zawgyi-One" w:hAnsi="Zawgyi-One" w:cs="Zawgyi-One"/>
          <w:b/>
          <w:sz w:val="28"/>
        </w:rPr>
        <w:sectPr w:rsidR="00A53BE4" w:rsidSect="00E05F98">
          <w:pgSz w:w="11907" w:h="16839" w:code="9"/>
          <w:pgMar w:top="1152" w:right="1152" w:bottom="1152" w:left="1440" w:header="720" w:footer="720" w:gutter="0"/>
          <w:cols w:space="720"/>
          <w:docGrid w:linePitch="360"/>
        </w:sectPr>
      </w:pPr>
    </w:p>
    <w:p w:rsidR="00A53BE4" w:rsidRDefault="00A53BE4" w:rsidP="00A53BE4">
      <w:pPr>
        <w:jc w:val="center"/>
        <w:rPr>
          <w:rFonts w:ascii="Zawgyi-One" w:hAnsi="Zawgyi-One" w:cs="Zawgyi-One"/>
          <w:b/>
        </w:rPr>
      </w:pPr>
      <w:r>
        <w:rPr>
          <w:rFonts w:ascii="Zawgyi-One" w:hAnsi="Zawgyi-One" w:cs="Zawgyi-One"/>
          <w:b/>
        </w:rPr>
        <w:lastRenderedPageBreak/>
        <w:t>ပုေရဇာတ</w:t>
      </w:r>
    </w:p>
    <w:p w:rsidR="00A53BE4" w:rsidRPr="00412845" w:rsidRDefault="00A53BE4" w:rsidP="00A53BE4">
      <w:pPr>
        <w:tabs>
          <w:tab w:val="right" w:pos="9000"/>
        </w:tabs>
        <w:ind w:left="270"/>
        <w:rPr>
          <w:rFonts w:ascii="TharLon" w:hAnsi="TharLon" w:cs="TharLon"/>
        </w:rPr>
      </w:pPr>
      <w:r w:rsidRPr="007E642E">
        <w:rPr>
          <w:rFonts w:ascii="Zawgyi-One" w:hAnsi="Zawgyi-One" w:cs="Zawgyi-One"/>
        </w:rPr>
        <w:t>သခ်ၤာ (</w:t>
      </w:r>
      <w:r>
        <w:rPr>
          <w:rFonts w:ascii="Zawgyi-One" w:hAnsi="Zawgyi-One" w:cs="Zawgyi-One"/>
        </w:rPr>
        <w:t xml:space="preserve">တီဏိ) </w:t>
      </w:r>
      <w:r>
        <w:rPr>
          <w:rFonts w:ascii="Zawgyi-One" w:hAnsi="Zawgyi-One" w:cs="Zawgyi-One"/>
        </w:rPr>
        <w:tab/>
        <w:t>(</w:t>
      </w:r>
      <w:r w:rsidRPr="0080224C">
        <w:rPr>
          <w:rFonts w:ascii="-Win---WingDings" w:hAnsi="-Win---WingDings" w:cs="Zawgyi-One"/>
          <w:color w:val="000000" w:themeColor="text1"/>
          <w:sz w:val="20"/>
        </w:rPr>
        <w:t>d</w:t>
      </w:r>
      <w:r>
        <w:rPr>
          <w:rFonts w:ascii="Zawgyi-One" w:hAnsi="Zawgyi-One" w:cs="Zawgyi-One"/>
        </w:rPr>
        <w:t xml:space="preserve"> = ပုေရဇာတပစၥေယန ပစၥေယာ။)</w:t>
      </w:r>
    </w:p>
    <w:tbl>
      <w:tblPr>
        <w:tblStyle w:val="TableGrid"/>
        <w:tblW w:w="9450" w:type="dxa"/>
        <w:tblInd w:w="104" w:type="dxa"/>
        <w:tblLayout w:type="fixed"/>
        <w:tblCellMar>
          <w:left w:w="14" w:type="dxa"/>
          <w:right w:w="14" w:type="dxa"/>
        </w:tblCellMar>
        <w:tblLook w:val="04A0"/>
      </w:tblPr>
      <w:tblGrid>
        <w:gridCol w:w="450"/>
        <w:gridCol w:w="450"/>
        <w:gridCol w:w="4140"/>
        <w:gridCol w:w="4410"/>
      </w:tblGrid>
      <w:tr w:rsidR="00A53BE4" w:rsidRPr="005E46EB" w:rsidTr="00E536BC">
        <w:trPr>
          <w:trHeight w:val="323"/>
        </w:trPr>
        <w:tc>
          <w:tcPr>
            <w:tcW w:w="900" w:type="dxa"/>
            <w:gridSpan w:val="2"/>
            <w:tcBorders>
              <w:top w:val="nil"/>
              <w:left w:val="nil"/>
              <w:right w:val="double" w:sz="4" w:space="0" w:color="auto"/>
            </w:tcBorders>
          </w:tcPr>
          <w:p w:rsidR="00A53BE4" w:rsidRPr="0080224C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80224C">
              <w:rPr>
                <w:rFonts w:ascii="Zawgyi-One" w:hAnsi="Zawgyi-One" w:cs="Zawgyi-One"/>
                <w:sz w:val="20"/>
                <w:szCs w:val="20"/>
              </w:rPr>
              <w:t>မွတ္ခ်က္</w:t>
            </w:r>
          </w:p>
        </w:tc>
        <w:tc>
          <w:tcPr>
            <w:tcW w:w="414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53BE4" w:rsidRPr="005E46EB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ပဒ [</w:t>
            </w:r>
            <w:r w:rsidRPr="005E46EB">
              <w:rPr>
                <w:rFonts w:ascii="Zawgyi-One" w:hAnsi="Zawgyi-One" w:cs="Zawgyi-One"/>
                <w:b/>
                <w:sz w:val="20"/>
                <w:szCs w:val="20"/>
              </w:rPr>
              <w:t>ပစၥည္း(ကတၱား)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>]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A53BE4" w:rsidRPr="005E46EB" w:rsidRDefault="00A53BE4" w:rsidP="00E536BC">
            <w:pPr>
              <w:ind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ပဒါ၀သာန [</w:t>
            </w:r>
            <w:r w:rsidRPr="005E46EB">
              <w:rPr>
                <w:rFonts w:ascii="Zawgyi-One" w:hAnsi="Zawgyi-One" w:cs="Zawgyi-One"/>
                <w:b/>
                <w:sz w:val="20"/>
                <w:szCs w:val="20"/>
              </w:rPr>
              <w:t>ပစၥ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>ယုပၸန္</w:t>
            </w:r>
            <w:r w:rsidRPr="005E46EB">
              <w:rPr>
                <w:rFonts w:ascii="Zawgyi-One" w:hAnsi="Zawgyi-One" w:cs="Zawgyi-One"/>
                <w:b/>
                <w:sz w:val="20"/>
                <w:szCs w:val="20"/>
              </w:rPr>
              <w:t>(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>သမၸဒါန္</w:t>
            </w:r>
            <w:r w:rsidRPr="005E46EB">
              <w:rPr>
                <w:rFonts w:ascii="Zawgyi-One" w:hAnsi="Zawgyi-One" w:cs="Zawgyi-One"/>
                <w:b/>
                <w:sz w:val="20"/>
                <w:szCs w:val="20"/>
              </w:rPr>
              <w:t>)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>]</w:t>
            </w:r>
          </w:p>
        </w:tc>
      </w:tr>
      <w:tr w:rsidR="00A53BE4" w:rsidRPr="005E46EB" w:rsidTr="00E536BC">
        <w:trPr>
          <w:trHeight w:val="332"/>
        </w:trPr>
        <w:tc>
          <w:tcPr>
            <w:tcW w:w="450" w:type="dxa"/>
            <w:vMerge w:val="restart"/>
            <w:tcBorders>
              <w:right w:val="nil"/>
            </w:tcBorders>
            <w:shd w:val="clear" w:color="auto" w:fill="auto"/>
            <w:textDirection w:val="btLr"/>
          </w:tcPr>
          <w:p w:rsidR="00A53BE4" w:rsidRPr="000A1180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0A1180">
              <w:rPr>
                <w:rFonts w:ascii="Zawgyi-One" w:hAnsi="Zawgyi-One" w:cs="Zawgyi-One"/>
                <w:sz w:val="20"/>
                <w:szCs w:val="20"/>
              </w:rPr>
              <w:t>အဗ်ာကတပဒ-၃</w:t>
            </w:r>
          </w:p>
        </w:tc>
        <w:tc>
          <w:tcPr>
            <w:tcW w:w="450" w:type="dxa"/>
            <w:vMerge w:val="restart"/>
            <w:tcBorders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A53BE4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doub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A53BE4" w:rsidRPr="009555FC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 xml:space="preserve">(၁) 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>အဗ်ာကေတာ ဓေမၼာ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A53BE4" w:rsidRPr="009555FC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အဗ်ာကတႆ ဓမၼႆ </w:t>
            </w:r>
            <w:r w:rsidRPr="0080224C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5E46EB" w:rsidTr="00E536BC">
        <w:trPr>
          <w:trHeight w:val="341"/>
        </w:trPr>
        <w:tc>
          <w:tcPr>
            <w:tcW w:w="450" w:type="dxa"/>
            <w:vMerge/>
            <w:tcBorders>
              <w:right w:val="nil"/>
            </w:tcBorders>
            <w:shd w:val="clear" w:color="auto" w:fill="auto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left w:val="nil"/>
              <w:bottom w:val="nil"/>
              <w:right w:val="double" w:sz="4" w:space="0" w:color="auto"/>
            </w:tcBorders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8550" w:type="dxa"/>
            <w:gridSpan w:val="2"/>
            <w:tcBorders>
              <w:left w:val="double" w:sz="4" w:space="0" w:color="auto"/>
              <w:bottom w:val="nil"/>
            </w:tcBorders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b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အာရမၼဏပုေရဇာတံ၊ ၀တၳဳပုေရဇာတံ။</w:t>
            </w:r>
          </w:p>
        </w:tc>
      </w:tr>
      <w:tr w:rsidR="00A53BE4" w:rsidRPr="005E46EB" w:rsidTr="00E536BC">
        <w:trPr>
          <w:trHeight w:val="260"/>
        </w:trPr>
        <w:tc>
          <w:tcPr>
            <w:tcW w:w="450" w:type="dxa"/>
            <w:vMerge/>
            <w:tcBorders>
              <w:right w:val="nil"/>
            </w:tcBorders>
            <w:shd w:val="clear" w:color="auto" w:fill="auto"/>
          </w:tcPr>
          <w:p w:rsidR="00A53BE4" w:rsidRPr="00FB44B5" w:rsidRDefault="00A53BE4" w:rsidP="00E536BC">
            <w:pPr>
              <w:ind w:left="76" w:right="76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right w:val="double" w:sz="4" w:space="0" w:color="auto"/>
            </w:tcBorders>
          </w:tcPr>
          <w:p w:rsidR="00A53BE4" w:rsidRPr="00FB44B5" w:rsidRDefault="00A53BE4" w:rsidP="00E536BC">
            <w:pPr>
              <w:ind w:left="76" w:right="76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double" w:sz="4" w:space="0" w:color="auto"/>
              <w:right w:val="nil"/>
            </w:tcBorders>
            <w:vAlign w:val="center"/>
          </w:tcPr>
          <w:p w:rsidR="00A53BE4" w:rsidRPr="00FB44B5" w:rsidRDefault="00A53BE4" w:rsidP="00E536BC">
            <w:pPr>
              <w:ind w:left="76" w:right="76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 w:rsidRPr="00FB44B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အာရမၼဏပုေရဇာတံ -</w:t>
            </w:r>
          </w:p>
        </w:tc>
        <w:tc>
          <w:tcPr>
            <w:tcW w:w="4410" w:type="dxa"/>
            <w:tcBorders>
              <w:top w:val="nil"/>
              <w:left w:val="nil"/>
            </w:tcBorders>
            <w:vAlign w:val="center"/>
          </w:tcPr>
          <w:p w:rsidR="00A53BE4" w:rsidRPr="005E46EB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</w:p>
        </w:tc>
      </w:tr>
      <w:tr w:rsidR="00A53BE4" w:rsidRPr="005E46EB" w:rsidTr="00E536BC">
        <w:trPr>
          <w:cantSplit/>
          <w:trHeight w:val="89"/>
        </w:trPr>
        <w:tc>
          <w:tcPr>
            <w:tcW w:w="450" w:type="dxa"/>
            <w:vMerge/>
            <w:tcBorders>
              <w:right w:val="single" w:sz="2" w:space="0" w:color="000000" w:themeColor="text1"/>
            </w:tcBorders>
            <w:shd w:val="clear" w:color="auto" w:fill="auto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450" w:type="dxa"/>
            <w:vMerge w:val="restart"/>
            <w:tcBorders>
              <w:left w:val="single" w:sz="2" w:space="0" w:color="000000" w:themeColor="text1"/>
              <w:right w:val="double" w:sz="4" w:space="0" w:color="auto"/>
            </w:tcBorders>
            <w:textDirection w:val="btLr"/>
            <w:vAlign w:val="center"/>
          </w:tcPr>
          <w:p w:rsidR="00A53BE4" w:rsidRPr="005E46EB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အာရမၼဏ</w:t>
            </w:r>
          </w:p>
        </w:tc>
        <w:tc>
          <w:tcPr>
            <w:tcW w:w="4140" w:type="dxa"/>
            <w:tcBorders>
              <w:left w:val="double" w:sz="4" w:space="0" w:color="auto"/>
            </w:tcBorders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အရဟာ စကၡဳံ</w:t>
            </w:r>
          </w:p>
        </w:tc>
        <w:tc>
          <w:tcPr>
            <w:tcW w:w="4410" w:type="dxa"/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အနိစၥေတာ ဒုကၡေတာ အနတၱေတာ ၀ိပႆတိ။</w:t>
            </w:r>
          </w:p>
        </w:tc>
      </w:tr>
      <w:tr w:rsidR="00A53BE4" w:rsidRPr="005E46EB" w:rsidTr="00E536BC">
        <w:trPr>
          <w:trHeight w:val="521"/>
        </w:trPr>
        <w:tc>
          <w:tcPr>
            <w:tcW w:w="450" w:type="dxa"/>
            <w:vMerge/>
            <w:tcBorders>
              <w:right w:val="single" w:sz="2" w:space="0" w:color="000000" w:themeColor="text1"/>
            </w:tcBorders>
            <w:shd w:val="clear" w:color="auto" w:fill="auto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left w:val="single" w:sz="2" w:space="0" w:color="000000" w:themeColor="text1"/>
              <w:right w:val="double" w:sz="4" w:space="0" w:color="auto"/>
            </w:tcBorders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double" w:sz="4" w:space="0" w:color="auto"/>
            </w:tcBorders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ေသာတံ၊ ဃာနံ၊ ဇိ၀ွံ၊ ကာယံ၊ ရူေပ၊ သေဒၵ၊ ရေသ၊ ေဖာ႒ေဗၺ၊ ၀တၳံဳ</w:t>
            </w:r>
          </w:p>
        </w:tc>
        <w:tc>
          <w:tcPr>
            <w:tcW w:w="4410" w:type="dxa"/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အနိစၥေတာ ဒုကၡေတာ အနတၱေတာ ၀ိပႆတိ။</w:t>
            </w:r>
          </w:p>
        </w:tc>
      </w:tr>
      <w:tr w:rsidR="00A53BE4" w:rsidRPr="005E46EB" w:rsidTr="00E536BC">
        <w:trPr>
          <w:trHeight w:val="305"/>
        </w:trPr>
        <w:tc>
          <w:tcPr>
            <w:tcW w:w="450" w:type="dxa"/>
            <w:vMerge/>
            <w:tcBorders>
              <w:right w:val="single" w:sz="2" w:space="0" w:color="000000" w:themeColor="text1"/>
            </w:tcBorders>
            <w:shd w:val="clear" w:color="auto" w:fill="auto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left w:val="single" w:sz="2" w:space="0" w:color="000000" w:themeColor="text1"/>
              <w:right w:val="double" w:sz="4" w:space="0" w:color="auto"/>
            </w:tcBorders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double" w:sz="4" w:space="0" w:color="auto"/>
            </w:tcBorders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ဒိေဗၺန စကၡဳနာ ရူပံ</w:t>
            </w:r>
          </w:p>
        </w:tc>
        <w:tc>
          <w:tcPr>
            <w:tcW w:w="4410" w:type="dxa"/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ပႆတိ။</w:t>
            </w:r>
          </w:p>
        </w:tc>
      </w:tr>
      <w:tr w:rsidR="00A53BE4" w:rsidRPr="005E46EB" w:rsidTr="00E536BC">
        <w:trPr>
          <w:trHeight w:val="233"/>
        </w:trPr>
        <w:tc>
          <w:tcPr>
            <w:tcW w:w="450" w:type="dxa"/>
            <w:vMerge/>
            <w:tcBorders>
              <w:right w:val="single" w:sz="2" w:space="0" w:color="000000" w:themeColor="text1"/>
            </w:tcBorders>
            <w:shd w:val="clear" w:color="auto" w:fill="auto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left w:val="single" w:sz="2" w:space="0" w:color="000000" w:themeColor="text1"/>
              <w:right w:val="double" w:sz="4" w:space="0" w:color="auto"/>
            </w:tcBorders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double" w:sz="4" w:space="0" w:color="auto"/>
            </w:tcBorders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ဒိဗၺာယ ေသာတဓာတုယာ သဒၵံ</w:t>
            </w:r>
          </w:p>
        </w:tc>
        <w:tc>
          <w:tcPr>
            <w:tcW w:w="4410" w:type="dxa"/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သုဏာတိ။</w:t>
            </w:r>
          </w:p>
        </w:tc>
      </w:tr>
      <w:tr w:rsidR="00A53BE4" w:rsidRPr="005E46EB" w:rsidTr="00E536BC">
        <w:trPr>
          <w:trHeight w:val="260"/>
        </w:trPr>
        <w:tc>
          <w:tcPr>
            <w:tcW w:w="450" w:type="dxa"/>
            <w:vMerge/>
            <w:tcBorders>
              <w:right w:val="single" w:sz="2" w:space="0" w:color="000000" w:themeColor="text1"/>
            </w:tcBorders>
            <w:shd w:val="clear" w:color="auto" w:fill="auto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left w:val="single" w:sz="2" w:space="0" w:color="000000" w:themeColor="text1"/>
              <w:right w:val="double" w:sz="4" w:space="0" w:color="auto"/>
            </w:tcBorders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double" w:sz="4" w:space="0" w:color="auto"/>
            </w:tcBorders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ရူပါယတနံ</w:t>
            </w:r>
          </w:p>
        </w:tc>
        <w:tc>
          <w:tcPr>
            <w:tcW w:w="4410" w:type="dxa"/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စကၡဳ၀ိညာဏႆ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80224C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5E46EB" w:rsidTr="00E536BC">
        <w:trPr>
          <w:trHeight w:val="188"/>
        </w:trPr>
        <w:tc>
          <w:tcPr>
            <w:tcW w:w="450" w:type="dxa"/>
            <w:vMerge/>
            <w:tcBorders>
              <w:right w:val="single" w:sz="2" w:space="0" w:color="000000" w:themeColor="text1"/>
            </w:tcBorders>
            <w:shd w:val="clear" w:color="auto" w:fill="auto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left w:val="single" w:sz="2" w:space="0" w:color="000000" w:themeColor="text1"/>
              <w:bottom w:val="single" w:sz="4" w:space="0" w:color="auto"/>
              <w:right w:val="double" w:sz="4" w:space="0" w:color="auto"/>
            </w:tcBorders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double" w:sz="4" w:space="0" w:color="auto"/>
            </w:tcBorders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သဒၵါ../ဂႏၶာ../ရသာ../ေဖာ႒ဗၺာ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ယတနံ</w:t>
            </w:r>
          </w:p>
        </w:tc>
        <w:tc>
          <w:tcPr>
            <w:tcW w:w="4410" w:type="dxa"/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ေသာတ../ဃာန../ဇိ၀ွါ../ကာယ၀ိညာဏႆ</w:t>
            </w:r>
            <w:r w:rsidRPr="00411588">
              <w:rPr>
                <w:rFonts w:ascii="-Win---WingDings" w:hAnsi="-Win---WingDings" w:cs="Zawgyi-One"/>
                <w:color w:val="FF0000"/>
              </w:rPr>
              <w:t xml:space="preserve"> </w:t>
            </w:r>
            <w:r w:rsidRPr="0080224C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5E46EB" w:rsidTr="00E536BC">
        <w:trPr>
          <w:trHeight w:val="143"/>
        </w:trPr>
        <w:tc>
          <w:tcPr>
            <w:tcW w:w="450" w:type="dxa"/>
            <w:vMerge/>
            <w:tcBorders>
              <w:right w:val="nil"/>
            </w:tcBorders>
            <w:shd w:val="clear" w:color="auto" w:fill="auto"/>
          </w:tcPr>
          <w:p w:rsidR="00A53BE4" w:rsidRPr="00FB44B5" w:rsidRDefault="00A53BE4" w:rsidP="00E536BC">
            <w:pPr>
              <w:ind w:left="76" w:right="76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50" w:type="dxa"/>
            <w:tcBorders>
              <w:left w:val="nil"/>
              <w:right w:val="double" w:sz="4" w:space="0" w:color="auto"/>
            </w:tcBorders>
          </w:tcPr>
          <w:p w:rsidR="00A53BE4" w:rsidRPr="00FB44B5" w:rsidRDefault="00A53BE4" w:rsidP="00E536BC">
            <w:pPr>
              <w:ind w:left="76" w:right="76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50" w:type="dxa"/>
            <w:gridSpan w:val="2"/>
            <w:tcBorders>
              <w:left w:val="double" w:sz="4" w:space="0" w:color="auto"/>
            </w:tcBorders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FB44B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၀တၳဳပုေရဇာတံ -</w:t>
            </w:r>
            <w:r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</w:tc>
      </w:tr>
      <w:tr w:rsidR="00A53BE4" w:rsidRPr="005E46EB" w:rsidTr="00E536BC">
        <w:trPr>
          <w:trHeight w:val="143"/>
        </w:trPr>
        <w:tc>
          <w:tcPr>
            <w:tcW w:w="450" w:type="dxa"/>
            <w:vMerge/>
            <w:tcBorders>
              <w:right w:val="single" w:sz="2" w:space="0" w:color="000000" w:themeColor="text1"/>
            </w:tcBorders>
            <w:shd w:val="clear" w:color="auto" w:fill="auto"/>
          </w:tcPr>
          <w:p w:rsidR="00A53BE4" w:rsidRDefault="00A53BE4" w:rsidP="00E536BC">
            <w:pPr>
              <w:ind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450" w:type="dxa"/>
            <w:vMerge w:val="restart"/>
            <w:tcBorders>
              <w:left w:val="single" w:sz="2" w:space="0" w:color="000000" w:themeColor="text1"/>
              <w:right w:val="double" w:sz="4" w:space="0" w:color="auto"/>
            </w:tcBorders>
            <w:textDirection w:val="btLr"/>
            <w:vAlign w:val="center"/>
          </w:tcPr>
          <w:p w:rsidR="00A53BE4" w:rsidRDefault="00A53BE4" w:rsidP="00E536BC">
            <w:pPr>
              <w:ind w:left="113" w:right="76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၀တၳဳ</w:t>
            </w:r>
          </w:p>
        </w:tc>
        <w:tc>
          <w:tcPr>
            <w:tcW w:w="4140" w:type="dxa"/>
            <w:tcBorders>
              <w:left w:val="double" w:sz="4" w:space="0" w:color="auto"/>
            </w:tcBorders>
            <w:vAlign w:val="center"/>
          </w:tcPr>
          <w:p w:rsidR="00A53BE4" w:rsidRPr="005E46EB" w:rsidRDefault="00A53BE4" w:rsidP="00E536BC">
            <w:pPr>
              <w:ind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စကၡာယတနံ</w:t>
            </w:r>
          </w:p>
        </w:tc>
        <w:tc>
          <w:tcPr>
            <w:tcW w:w="4410" w:type="dxa"/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စကၡဳဝိညာဏႆ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80224C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5E46EB" w:rsidTr="00E536BC">
        <w:trPr>
          <w:trHeight w:val="269"/>
        </w:trPr>
        <w:tc>
          <w:tcPr>
            <w:tcW w:w="450" w:type="dxa"/>
            <w:vMerge/>
            <w:tcBorders>
              <w:right w:val="single" w:sz="2" w:space="0" w:color="000000" w:themeColor="text1"/>
            </w:tcBorders>
            <w:shd w:val="clear" w:color="auto" w:fill="auto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left w:val="single" w:sz="2" w:space="0" w:color="000000" w:themeColor="text1"/>
              <w:right w:val="double" w:sz="4" w:space="0" w:color="auto"/>
            </w:tcBorders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double" w:sz="4" w:space="0" w:color="auto"/>
            </w:tcBorders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ေသာတာယတနံ/ ဃာနာ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..</w:t>
            </w: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/ ဇိ၀ွါ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..</w:t>
            </w: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/ ကာယာယတနံ</w:t>
            </w:r>
          </w:p>
        </w:tc>
        <w:tc>
          <w:tcPr>
            <w:tcW w:w="4410" w:type="dxa"/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ေသာတ..</w:t>
            </w: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/ 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ဃာန..</w:t>
            </w: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/ 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ဇိ၀ွါ..</w:t>
            </w: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/ ကာယဝိညာဏႆ</w:t>
            </w:r>
            <w:r w:rsidRPr="00411588">
              <w:rPr>
                <w:rFonts w:ascii="-Win---WingDings" w:hAnsi="-Win---WingDings" w:cs="Zawgyi-One"/>
                <w:color w:val="FF0000"/>
              </w:rPr>
              <w:t xml:space="preserve"> </w:t>
            </w:r>
            <w:r w:rsidRPr="0080224C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5E46EB" w:rsidTr="00E536BC">
        <w:trPr>
          <w:trHeight w:val="287"/>
        </w:trPr>
        <w:tc>
          <w:tcPr>
            <w:tcW w:w="450" w:type="dxa"/>
            <w:vMerge/>
            <w:tcBorders>
              <w:right w:val="single" w:sz="2" w:space="0" w:color="000000" w:themeColor="text1"/>
            </w:tcBorders>
            <w:shd w:val="clear" w:color="auto" w:fill="auto"/>
          </w:tcPr>
          <w:p w:rsidR="00A53BE4" w:rsidRDefault="00A53BE4" w:rsidP="00E536BC">
            <w:pPr>
              <w:ind w:right="76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left w:val="single" w:sz="2" w:space="0" w:color="000000" w:themeColor="text1"/>
              <w:bottom w:val="single" w:sz="4" w:space="0" w:color="auto"/>
              <w:right w:val="double" w:sz="4" w:space="0" w:color="auto"/>
            </w:tcBorders>
          </w:tcPr>
          <w:p w:rsidR="00A53BE4" w:rsidRDefault="00A53BE4" w:rsidP="00E536BC">
            <w:pPr>
              <w:ind w:right="76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double" w:sz="4" w:space="0" w:color="auto"/>
            </w:tcBorders>
            <w:vAlign w:val="center"/>
          </w:tcPr>
          <w:p w:rsidR="00A53BE4" w:rsidRPr="005E46EB" w:rsidRDefault="00A53BE4" w:rsidP="00E536BC">
            <w:pPr>
              <w:ind w:right="76"/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5E46EB">
              <w:rPr>
                <w:rFonts w:ascii="Zawgyi-One" w:hAnsi="Zawgyi-One" w:cs="Zawgyi-One"/>
                <w:sz w:val="20"/>
                <w:szCs w:val="20"/>
              </w:rPr>
              <w:t>၀တၳဳ</w:t>
            </w:r>
          </w:p>
        </w:tc>
        <w:tc>
          <w:tcPr>
            <w:tcW w:w="4410" w:type="dxa"/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sz w:val="20"/>
                <w:szCs w:val="20"/>
              </w:rPr>
              <w:t>ဝိပါကာဗ်ာကတာနံ ကိရိယာဗ်ာကတာနံ ခႏၶာနံ</w:t>
            </w:r>
            <w:r w:rsidRPr="00411588">
              <w:rPr>
                <w:rFonts w:ascii="-Win---WingDings" w:hAnsi="-Win---WingDings" w:cs="Zawgyi-One"/>
                <w:color w:val="FF0000"/>
              </w:rPr>
              <w:t xml:space="preserve"> </w:t>
            </w:r>
            <w:r w:rsidRPr="0080224C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5E46EB" w:rsidTr="00E536BC">
        <w:trPr>
          <w:trHeight w:val="224"/>
        </w:trPr>
        <w:tc>
          <w:tcPr>
            <w:tcW w:w="450" w:type="dxa"/>
            <w:vMerge/>
            <w:tcBorders>
              <w:right w:val="nil"/>
            </w:tcBorders>
            <w:shd w:val="clear" w:color="auto" w:fill="auto"/>
          </w:tcPr>
          <w:p w:rsidR="00A53BE4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</w:p>
        </w:tc>
        <w:tc>
          <w:tcPr>
            <w:tcW w:w="450" w:type="dxa"/>
            <w:tcBorders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A53BE4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double" w:sz="4" w:space="0" w:color="auto"/>
            </w:tcBorders>
            <w:shd w:val="clear" w:color="auto" w:fill="CCFFFF"/>
            <w:vAlign w:val="center"/>
          </w:tcPr>
          <w:p w:rsidR="00A53BE4" w:rsidRPr="009555FC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 xml:space="preserve">(၂) 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>အဗ်ာကေတာ ဓေမၼာ</w:t>
            </w:r>
          </w:p>
        </w:tc>
        <w:tc>
          <w:tcPr>
            <w:tcW w:w="4410" w:type="dxa"/>
            <w:shd w:val="clear" w:color="auto" w:fill="CCFFFF"/>
            <w:vAlign w:val="center"/>
          </w:tcPr>
          <w:p w:rsidR="00A53BE4" w:rsidRPr="009555FC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ကုသလ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ႆ ဓမၼႆ </w:t>
            </w:r>
            <w:r w:rsidRPr="0080224C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5E46EB" w:rsidTr="00E536BC">
        <w:trPr>
          <w:trHeight w:val="296"/>
        </w:trPr>
        <w:tc>
          <w:tcPr>
            <w:tcW w:w="450" w:type="dxa"/>
            <w:vMerge/>
            <w:tcBorders>
              <w:right w:val="nil"/>
            </w:tcBorders>
            <w:shd w:val="clear" w:color="auto" w:fill="auto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8550" w:type="dxa"/>
            <w:gridSpan w:val="2"/>
            <w:tcBorders>
              <w:left w:val="double" w:sz="4" w:space="0" w:color="auto"/>
            </w:tcBorders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အာရမၼဏပုေရဇာတံ၊ ၀တၳဳပုေရဇာတံ။</w:t>
            </w:r>
          </w:p>
        </w:tc>
      </w:tr>
      <w:tr w:rsidR="00A53BE4" w:rsidRPr="005E46EB" w:rsidTr="00E536BC">
        <w:trPr>
          <w:trHeight w:val="224"/>
        </w:trPr>
        <w:tc>
          <w:tcPr>
            <w:tcW w:w="450" w:type="dxa"/>
            <w:vMerge/>
            <w:tcBorders>
              <w:right w:val="nil"/>
            </w:tcBorders>
            <w:shd w:val="clear" w:color="auto" w:fill="auto"/>
          </w:tcPr>
          <w:p w:rsidR="00A53BE4" w:rsidRPr="00FB44B5" w:rsidRDefault="00A53BE4" w:rsidP="00E536BC">
            <w:pPr>
              <w:ind w:left="76" w:right="76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right w:val="double" w:sz="4" w:space="0" w:color="auto"/>
            </w:tcBorders>
          </w:tcPr>
          <w:p w:rsidR="00A53BE4" w:rsidRPr="00FB44B5" w:rsidRDefault="00A53BE4" w:rsidP="00E536BC">
            <w:pPr>
              <w:ind w:left="76" w:right="76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50" w:type="dxa"/>
            <w:gridSpan w:val="2"/>
            <w:tcBorders>
              <w:left w:val="double" w:sz="4" w:space="0" w:color="auto"/>
            </w:tcBorders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FB44B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အာရမၼဏပုေရဇာတံ -</w:t>
            </w:r>
          </w:p>
        </w:tc>
      </w:tr>
      <w:tr w:rsidR="00A53BE4" w:rsidRPr="005E46EB" w:rsidTr="00E536BC">
        <w:trPr>
          <w:trHeight w:val="242"/>
        </w:trPr>
        <w:tc>
          <w:tcPr>
            <w:tcW w:w="450" w:type="dxa"/>
            <w:vMerge/>
            <w:tcBorders>
              <w:right w:val="single" w:sz="2" w:space="0" w:color="000000" w:themeColor="text1"/>
            </w:tcBorders>
            <w:shd w:val="clear" w:color="auto" w:fill="auto"/>
          </w:tcPr>
          <w:p w:rsidR="00A53BE4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450" w:type="dxa"/>
            <w:vMerge w:val="restart"/>
            <w:tcBorders>
              <w:left w:val="single" w:sz="2" w:space="0" w:color="000000" w:themeColor="text1"/>
              <w:right w:val="double" w:sz="4" w:space="0" w:color="auto"/>
            </w:tcBorders>
            <w:textDirection w:val="btLr"/>
            <w:vAlign w:val="center"/>
          </w:tcPr>
          <w:p w:rsidR="00A53BE4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အာရမၼဏ</w:t>
            </w:r>
          </w:p>
        </w:tc>
        <w:tc>
          <w:tcPr>
            <w:tcW w:w="4140" w:type="dxa"/>
            <w:tcBorders>
              <w:left w:val="double" w:sz="4" w:space="0" w:color="auto"/>
            </w:tcBorders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ေသကၡာ ဝါ ပုထုဇၨနာ ဝါ</w:t>
            </w: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စကၡဳံ</w:t>
            </w:r>
          </w:p>
        </w:tc>
        <w:tc>
          <w:tcPr>
            <w:tcW w:w="4410" w:type="dxa"/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အနိစၥေတာ ဒုကၡေတာ အနတၱေတာ ၀ိပႆ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ႏၲ</w:t>
            </w: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ိ။</w:t>
            </w:r>
          </w:p>
        </w:tc>
      </w:tr>
      <w:tr w:rsidR="00A53BE4" w:rsidRPr="005E46EB" w:rsidTr="00E536BC">
        <w:trPr>
          <w:trHeight w:val="539"/>
        </w:trPr>
        <w:tc>
          <w:tcPr>
            <w:tcW w:w="450" w:type="dxa"/>
            <w:vMerge/>
            <w:tcBorders>
              <w:right w:val="single" w:sz="2" w:space="0" w:color="000000" w:themeColor="text1"/>
            </w:tcBorders>
            <w:shd w:val="clear" w:color="auto" w:fill="auto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left w:val="single" w:sz="2" w:space="0" w:color="000000" w:themeColor="text1"/>
              <w:right w:val="double" w:sz="4" w:space="0" w:color="auto"/>
            </w:tcBorders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double" w:sz="4" w:space="0" w:color="auto"/>
            </w:tcBorders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ေသာတံ၊ ဃာနံ၊ ဇိ၀ွံ၊ ကာယံ၊ ရူေပ၊ သေဒၵ၊ ရေသ၊ ေဖာ႒ေဗၺ၊ ၀တၳံဳ</w:t>
            </w:r>
          </w:p>
        </w:tc>
        <w:tc>
          <w:tcPr>
            <w:tcW w:w="4410" w:type="dxa"/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အနိစၥေတာ ဒုကၡေတာ အနတၱေတာ ၀ိပႆ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ႏၲ</w:t>
            </w: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ိ။</w:t>
            </w:r>
          </w:p>
        </w:tc>
      </w:tr>
      <w:tr w:rsidR="00A53BE4" w:rsidRPr="005E46EB" w:rsidTr="00E536BC">
        <w:trPr>
          <w:trHeight w:val="233"/>
        </w:trPr>
        <w:tc>
          <w:tcPr>
            <w:tcW w:w="450" w:type="dxa"/>
            <w:vMerge/>
            <w:tcBorders>
              <w:right w:val="single" w:sz="2" w:space="0" w:color="000000" w:themeColor="text1"/>
            </w:tcBorders>
            <w:shd w:val="clear" w:color="auto" w:fill="auto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left w:val="single" w:sz="2" w:space="0" w:color="000000" w:themeColor="text1"/>
              <w:right w:val="double" w:sz="4" w:space="0" w:color="auto"/>
            </w:tcBorders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double" w:sz="4" w:space="0" w:color="auto"/>
            </w:tcBorders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ဒိေဗၺန စကၡဳနာ ရူပံ</w:t>
            </w:r>
          </w:p>
        </w:tc>
        <w:tc>
          <w:tcPr>
            <w:tcW w:w="4410" w:type="dxa"/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ပႆ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ႏၲ</w:t>
            </w: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ိ။</w:t>
            </w:r>
          </w:p>
        </w:tc>
      </w:tr>
      <w:tr w:rsidR="00A53BE4" w:rsidRPr="005E46EB" w:rsidTr="00E536BC">
        <w:trPr>
          <w:trHeight w:val="341"/>
        </w:trPr>
        <w:tc>
          <w:tcPr>
            <w:tcW w:w="450" w:type="dxa"/>
            <w:vMerge/>
            <w:tcBorders>
              <w:right w:val="single" w:sz="2" w:space="0" w:color="000000" w:themeColor="text1"/>
            </w:tcBorders>
            <w:shd w:val="clear" w:color="auto" w:fill="auto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left w:val="single" w:sz="2" w:space="0" w:color="000000" w:themeColor="text1"/>
              <w:bottom w:val="single" w:sz="4" w:space="0" w:color="auto"/>
              <w:right w:val="double" w:sz="4" w:space="0" w:color="auto"/>
            </w:tcBorders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double" w:sz="4" w:space="0" w:color="auto"/>
            </w:tcBorders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ဒိဗၺာယ ေသာတဓာတုယာ သဒၵံ</w:t>
            </w:r>
          </w:p>
        </w:tc>
        <w:tc>
          <w:tcPr>
            <w:tcW w:w="4410" w:type="dxa"/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သုဏ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ႏၲ</w:t>
            </w: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ိ။</w:t>
            </w:r>
          </w:p>
        </w:tc>
      </w:tr>
      <w:tr w:rsidR="00A53BE4" w:rsidRPr="005E46EB" w:rsidTr="00E536BC">
        <w:trPr>
          <w:cantSplit/>
          <w:trHeight w:val="80"/>
        </w:trPr>
        <w:tc>
          <w:tcPr>
            <w:tcW w:w="450" w:type="dxa"/>
            <w:vMerge/>
            <w:tcBorders>
              <w:right w:val="nil"/>
            </w:tcBorders>
            <w:shd w:val="clear" w:color="auto" w:fill="auto"/>
          </w:tcPr>
          <w:p w:rsidR="00A53BE4" w:rsidRPr="00FB44B5" w:rsidRDefault="00A53BE4" w:rsidP="00E536BC">
            <w:pPr>
              <w:ind w:left="76" w:right="76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50" w:type="dxa"/>
            <w:tcBorders>
              <w:left w:val="nil"/>
              <w:right w:val="double" w:sz="4" w:space="0" w:color="auto"/>
            </w:tcBorders>
          </w:tcPr>
          <w:p w:rsidR="00A53BE4" w:rsidRPr="00FB44B5" w:rsidRDefault="00A53BE4" w:rsidP="00E536BC">
            <w:pPr>
              <w:ind w:left="76" w:right="76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50" w:type="dxa"/>
            <w:gridSpan w:val="2"/>
            <w:tcBorders>
              <w:left w:val="double" w:sz="4" w:space="0" w:color="auto"/>
            </w:tcBorders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FB44B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၀တၳဳပုေရဇာတံ -</w:t>
            </w:r>
          </w:p>
        </w:tc>
      </w:tr>
      <w:tr w:rsidR="00A53BE4" w:rsidRPr="005E46EB" w:rsidTr="00E536BC">
        <w:trPr>
          <w:cantSplit/>
          <w:trHeight w:val="503"/>
        </w:trPr>
        <w:tc>
          <w:tcPr>
            <w:tcW w:w="450" w:type="dxa"/>
            <w:vMerge/>
            <w:tcBorders>
              <w:right w:val="single" w:sz="2" w:space="0" w:color="000000" w:themeColor="text1"/>
            </w:tcBorders>
            <w:shd w:val="clear" w:color="auto" w:fill="auto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50" w:type="dxa"/>
            <w:tcBorders>
              <w:left w:val="single" w:sz="2" w:space="0" w:color="000000" w:themeColor="text1"/>
              <w:bottom w:val="single" w:sz="4" w:space="0" w:color="auto"/>
              <w:right w:val="double" w:sz="4" w:space="0" w:color="auto"/>
            </w:tcBorders>
            <w:textDirection w:val="btLr"/>
            <w:vAlign w:val="center"/>
          </w:tcPr>
          <w:p w:rsidR="00A53BE4" w:rsidRPr="005E46EB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8338C8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၀တၳဳ</w:t>
            </w:r>
          </w:p>
        </w:tc>
        <w:tc>
          <w:tcPr>
            <w:tcW w:w="4140" w:type="dxa"/>
            <w:tcBorders>
              <w:left w:val="double" w:sz="4" w:space="0" w:color="auto"/>
            </w:tcBorders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sz w:val="20"/>
                <w:szCs w:val="20"/>
              </w:rPr>
              <w:t>၀တၳဳ</w:t>
            </w:r>
          </w:p>
        </w:tc>
        <w:tc>
          <w:tcPr>
            <w:tcW w:w="4410" w:type="dxa"/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ကုသလာနံ</w:t>
            </w:r>
            <w:r w:rsidRPr="005E46EB">
              <w:rPr>
                <w:rFonts w:ascii="Zawgyi-One" w:hAnsi="Zawgyi-One" w:cs="Zawgyi-One"/>
                <w:sz w:val="20"/>
                <w:szCs w:val="20"/>
              </w:rPr>
              <w:t xml:space="preserve"> ခႏၶာနံ</w:t>
            </w:r>
            <w:r w:rsidRPr="00411588">
              <w:rPr>
                <w:rFonts w:ascii="-Win---WingDings" w:hAnsi="-Win---WingDings" w:cs="Zawgyi-One"/>
                <w:color w:val="FF0000"/>
              </w:rPr>
              <w:t xml:space="preserve"> </w:t>
            </w:r>
            <w:r w:rsidRPr="0080224C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5E46EB" w:rsidTr="00E536BC">
        <w:trPr>
          <w:cantSplit/>
          <w:trHeight w:val="233"/>
        </w:trPr>
        <w:tc>
          <w:tcPr>
            <w:tcW w:w="450" w:type="dxa"/>
            <w:vMerge/>
            <w:tcBorders>
              <w:right w:val="nil"/>
            </w:tcBorders>
            <w:shd w:val="clear" w:color="auto" w:fill="auto"/>
          </w:tcPr>
          <w:p w:rsidR="00A53BE4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</w:p>
        </w:tc>
        <w:tc>
          <w:tcPr>
            <w:tcW w:w="450" w:type="dxa"/>
            <w:tcBorders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A53BE4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double" w:sz="4" w:space="0" w:color="auto"/>
            </w:tcBorders>
            <w:shd w:val="clear" w:color="auto" w:fill="CCFFFF"/>
            <w:vAlign w:val="center"/>
          </w:tcPr>
          <w:p w:rsidR="00A53BE4" w:rsidRPr="009555FC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 xml:space="preserve">(၃) 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>အဗ်ာကေတာ ဓေမၼာ</w:t>
            </w:r>
          </w:p>
        </w:tc>
        <w:tc>
          <w:tcPr>
            <w:tcW w:w="4410" w:type="dxa"/>
            <w:shd w:val="clear" w:color="auto" w:fill="CCFFFF"/>
            <w:vAlign w:val="center"/>
          </w:tcPr>
          <w:p w:rsidR="00A53BE4" w:rsidRPr="009555FC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အကုသလ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ႆ ဓမၼႆ </w:t>
            </w:r>
            <w:r w:rsidRPr="0080224C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5E46EB" w:rsidTr="00E536BC">
        <w:trPr>
          <w:cantSplit/>
          <w:trHeight w:val="143"/>
        </w:trPr>
        <w:tc>
          <w:tcPr>
            <w:tcW w:w="450" w:type="dxa"/>
            <w:vMerge/>
            <w:tcBorders>
              <w:right w:val="nil"/>
            </w:tcBorders>
            <w:shd w:val="clear" w:color="auto" w:fill="auto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8550" w:type="dxa"/>
            <w:gridSpan w:val="2"/>
            <w:tcBorders>
              <w:left w:val="double" w:sz="4" w:space="0" w:color="auto"/>
            </w:tcBorders>
            <w:vAlign w:val="center"/>
          </w:tcPr>
          <w:p w:rsidR="00A53BE4" w:rsidRPr="00C8176D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အာရမၼဏပုေရဇာတံ၊ ၀တၳဳပုေရဇာတံ။</w:t>
            </w:r>
          </w:p>
        </w:tc>
      </w:tr>
      <w:tr w:rsidR="00A53BE4" w:rsidRPr="005E46EB" w:rsidTr="00E536BC">
        <w:trPr>
          <w:cantSplit/>
          <w:trHeight w:val="197"/>
        </w:trPr>
        <w:tc>
          <w:tcPr>
            <w:tcW w:w="450" w:type="dxa"/>
            <w:vMerge/>
            <w:tcBorders>
              <w:right w:val="nil"/>
            </w:tcBorders>
            <w:shd w:val="clear" w:color="auto" w:fill="auto"/>
          </w:tcPr>
          <w:p w:rsidR="00A53BE4" w:rsidRPr="00FB44B5" w:rsidRDefault="00A53BE4" w:rsidP="00E536BC">
            <w:pPr>
              <w:ind w:left="76" w:right="76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right w:val="double" w:sz="4" w:space="0" w:color="auto"/>
            </w:tcBorders>
          </w:tcPr>
          <w:p w:rsidR="00A53BE4" w:rsidRPr="00FB44B5" w:rsidRDefault="00A53BE4" w:rsidP="00E536BC">
            <w:pPr>
              <w:ind w:left="76" w:right="76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50" w:type="dxa"/>
            <w:gridSpan w:val="2"/>
            <w:tcBorders>
              <w:left w:val="double" w:sz="4" w:space="0" w:color="auto"/>
            </w:tcBorders>
            <w:vAlign w:val="center"/>
          </w:tcPr>
          <w:p w:rsidR="00A53BE4" w:rsidRPr="00C8176D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FB44B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အာရမၼဏပုေရဇာတံ -</w:t>
            </w:r>
          </w:p>
        </w:tc>
      </w:tr>
      <w:tr w:rsidR="00A53BE4" w:rsidRPr="005E46EB" w:rsidTr="00E536BC">
        <w:trPr>
          <w:cantSplit/>
          <w:trHeight w:val="170"/>
        </w:trPr>
        <w:tc>
          <w:tcPr>
            <w:tcW w:w="450" w:type="dxa"/>
            <w:vMerge/>
            <w:tcBorders>
              <w:right w:val="single" w:sz="2" w:space="0" w:color="000000" w:themeColor="text1"/>
            </w:tcBorders>
            <w:shd w:val="clear" w:color="auto" w:fill="auto"/>
          </w:tcPr>
          <w:p w:rsidR="00A53BE4" w:rsidRPr="00C8176D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</w:p>
        </w:tc>
        <w:tc>
          <w:tcPr>
            <w:tcW w:w="450" w:type="dxa"/>
            <w:vMerge w:val="restart"/>
            <w:tcBorders>
              <w:left w:val="single" w:sz="2" w:space="0" w:color="000000" w:themeColor="text1"/>
              <w:right w:val="double" w:sz="4" w:space="0" w:color="auto"/>
            </w:tcBorders>
            <w:textDirection w:val="btLr"/>
            <w:vAlign w:val="center"/>
          </w:tcPr>
          <w:p w:rsidR="00A53BE4" w:rsidRPr="00C8176D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အာရမၼဏ</w:t>
            </w:r>
          </w:p>
        </w:tc>
        <w:tc>
          <w:tcPr>
            <w:tcW w:w="4140" w:type="dxa"/>
            <w:tcBorders>
              <w:left w:val="double" w:sz="4" w:space="0" w:color="auto"/>
              <w:bottom w:val="dashed" w:sz="4" w:space="0" w:color="auto"/>
            </w:tcBorders>
            <w:vAlign w:val="center"/>
          </w:tcPr>
          <w:p w:rsidR="00A53BE4" w:rsidRPr="00C8176D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C8176D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စကၡံဳ</w:t>
            </w:r>
          </w:p>
        </w:tc>
        <w:tc>
          <w:tcPr>
            <w:tcW w:w="4410" w:type="dxa"/>
            <w:vAlign w:val="center"/>
          </w:tcPr>
          <w:p w:rsidR="00A53BE4" w:rsidRPr="00C8176D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C8176D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အႆာေဒတိ အဘိနႏၵတိ၊ </w:t>
            </w:r>
          </w:p>
        </w:tc>
      </w:tr>
      <w:tr w:rsidR="00A53BE4" w:rsidRPr="005E46EB" w:rsidTr="00E536BC">
        <w:trPr>
          <w:cantSplit/>
          <w:trHeight w:val="458"/>
        </w:trPr>
        <w:tc>
          <w:tcPr>
            <w:tcW w:w="450" w:type="dxa"/>
            <w:vMerge/>
            <w:tcBorders>
              <w:right w:val="single" w:sz="2" w:space="0" w:color="000000" w:themeColor="text1"/>
            </w:tcBorders>
            <w:shd w:val="clear" w:color="auto" w:fill="auto"/>
          </w:tcPr>
          <w:p w:rsidR="00A53BE4" w:rsidRPr="00C8176D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</w:p>
        </w:tc>
        <w:tc>
          <w:tcPr>
            <w:tcW w:w="450" w:type="dxa"/>
            <w:vMerge/>
            <w:tcBorders>
              <w:left w:val="single" w:sz="2" w:space="0" w:color="000000" w:themeColor="text1"/>
              <w:right w:val="double" w:sz="4" w:space="0" w:color="auto"/>
            </w:tcBorders>
          </w:tcPr>
          <w:p w:rsidR="00A53BE4" w:rsidRPr="00C8176D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</w:p>
        </w:tc>
        <w:tc>
          <w:tcPr>
            <w:tcW w:w="4140" w:type="dxa"/>
            <w:tcBorders>
              <w:top w:val="dashed" w:sz="4" w:space="0" w:color="auto"/>
              <w:left w:val="double" w:sz="4" w:space="0" w:color="auto"/>
            </w:tcBorders>
            <w:vAlign w:val="center"/>
          </w:tcPr>
          <w:p w:rsidR="00A53BE4" w:rsidRPr="00C8176D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C8176D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တံ</w:t>
            </w:r>
          </w:p>
        </w:tc>
        <w:tc>
          <w:tcPr>
            <w:tcW w:w="4410" w:type="dxa"/>
            <w:vAlign w:val="center"/>
          </w:tcPr>
          <w:p w:rsidR="00A53BE4" w:rsidRPr="00C8176D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C8176D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 xml:space="preserve">အာရဗ ၻရာေဂါ ဥပၸဇၨတိ၊ ဒိ႒ိဥပၸဇၨတိ၊ 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၀ိ</w:t>
            </w:r>
            <w:r w:rsidRPr="00C8176D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စိကိစၧာ ဥပၸဇၨတိ၊ ဥဒၶစၥံ ဥပၸဇၨတိ၊ ေဒါမနႆံ ဥပၸဇၨတိ။</w:t>
            </w:r>
          </w:p>
        </w:tc>
      </w:tr>
      <w:tr w:rsidR="00A53BE4" w:rsidRPr="005E46EB" w:rsidTr="00E536BC">
        <w:trPr>
          <w:cantSplit/>
          <w:trHeight w:val="710"/>
        </w:trPr>
        <w:tc>
          <w:tcPr>
            <w:tcW w:w="450" w:type="dxa"/>
            <w:vMerge/>
            <w:tcBorders>
              <w:right w:val="single" w:sz="2" w:space="0" w:color="000000" w:themeColor="text1"/>
            </w:tcBorders>
            <w:shd w:val="clear" w:color="auto" w:fill="auto"/>
          </w:tcPr>
          <w:p w:rsidR="00A53BE4" w:rsidRPr="00C8176D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</w:p>
        </w:tc>
        <w:tc>
          <w:tcPr>
            <w:tcW w:w="450" w:type="dxa"/>
            <w:vMerge/>
            <w:tcBorders>
              <w:left w:val="single" w:sz="2" w:space="0" w:color="000000" w:themeColor="text1"/>
              <w:bottom w:val="single" w:sz="4" w:space="0" w:color="auto"/>
              <w:right w:val="double" w:sz="4" w:space="0" w:color="auto"/>
            </w:tcBorders>
          </w:tcPr>
          <w:p w:rsidR="00A53BE4" w:rsidRPr="00C8176D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</w:p>
        </w:tc>
        <w:tc>
          <w:tcPr>
            <w:tcW w:w="4140" w:type="dxa"/>
            <w:tcBorders>
              <w:left w:val="double" w:sz="4" w:space="0" w:color="auto"/>
            </w:tcBorders>
            <w:vAlign w:val="center"/>
          </w:tcPr>
          <w:p w:rsidR="00A53BE4" w:rsidRPr="00C8176D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 w:rsidRPr="00C8176D"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ေသာတံ၊ ဃာနံ၊ ဇိ၀ွံ၊ ကာယံ၊ ရူေပ၊ သေဒၵ၊ ဂေႏၶ၊ ရေသ၊ ေဖာ႒ေဗၺ၊ ၀တၳံဳ</w:t>
            </w:r>
          </w:p>
        </w:tc>
        <w:tc>
          <w:tcPr>
            <w:tcW w:w="4410" w:type="dxa"/>
            <w:vAlign w:val="center"/>
          </w:tcPr>
          <w:p w:rsidR="00A53BE4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။       ။</w:t>
            </w:r>
          </w:p>
          <w:p w:rsidR="00A53BE4" w:rsidRPr="00C8176D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18"/>
              </w:rPr>
              <w:t>(အထက္ပါအတိုင္း)</w:t>
            </w:r>
          </w:p>
        </w:tc>
      </w:tr>
      <w:tr w:rsidR="00A53BE4" w:rsidRPr="005E46EB" w:rsidTr="00E536BC">
        <w:trPr>
          <w:cantSplit/>
          <w:trHeight w:val="260"/>
        </w:trPr>
        <w:tc>
          <w:tcPr>
            <w:tcW w:w="450" w:type="dxa"/>
            <w:vMerge/>
            <w:tcBorders>
              <w:right w:val="nil"/>
            </w:tcBorders>
            <w:shd w:val="clear" w:color="auto" w:fill="auto"/>
          </w:tcPr>
          <w:p w:rsidR="00A53BE4" w:rsidRPr="00FB44B5" w:rsidRDefault="00A53BE4" w:rsidP="00E536BC">
            <w:pPr>
              <w:ind w:left="76" w:right="76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50" w:type="dxa"/>
            <w:tcBorders>
              <w:left w:val="nil"/>
              <w:right w:val="double" w:sz="4" w:space="0" w:color="auto"/>
            </w:tcBorders>
          </w:tcPr>
          <w:p w:rsidR="00A53BE4" w:rsidRPr="00FB44B5" w:rsidRDefault="00A53BE4" w:rsidP="00E536BC">
            <w:pPr>
              <w:ind w:left="76" w:right="76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50" w:type="dxa"/>
            <w:gridSpan w:val="2"/>
            <w:tcBorders>
              <w:left w:val="double" w:sz="4" w:space="0" w:color="auto"/>
            </w:tcBorders>
            <w:vAlign w:val="center"/>
          </w:tcPr>
          <w:p w:rsidR="00A53BE4" w:rsidRDefault="00A53BE4" w:rsidP="00E536BC">
            <w:pPr>
              <w:ind w:left="76" w:right="76"/>
              <w:rPr>
                <w:rFonts w:ascii="Zawgyi-One" w:hAnsi="Zawgyi-One" w:cs="Zawgyi-One"/>
                <w:sz w:val="20"/>
                <w:szCs w:val="20"/>
              </w:rPr>
            </w:pPr>
            <w:r w:rsidRPr="00FB44B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၀တၳဳပုေရဇာတံ -</w:t>
            </w:r>
          </w:p>
        </w:tc>
      </w:tr>
      <w:tr w:rsidR="00A53BE4" w:rsidRPr="005E46EB" w:rsidTr="00E536BC">
        <w:trPr>
          <w:cantSplit/>
          <w:trHeight w:val="548"/>
        </w:trPr>
        <w:tc>
          <w:tcPr>
            <w:tcW w:w="450" w:type="dxa"/>
            <w:vMerge/>
            <w:tcBorders>
              <w:right w:val="single" w:sz="2" w:space="0" w:color="000000" w:themeColor="text1"/>
            </w:tcBorders>
            <w:shd w:val="clear" w:color="auto" w:fill="auto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50" w:type="dxa"/>
            <w:tcBorders>
              <w:left w:val="single" w:sz="2" w:space="0" w:color="000000" w:themeColor="text1"/>
              <w:right w:val="double" w:sz="4" w:space="0" w:color="auto"/>
            </w:tcBorders>
            <w:textDirection w:val="btLr"/>
            <w:vAlign w:val="center"/>
          </w:tcPr>
          <w:p w:rsidR="00A53BE4" w:rsidRPr="005E46EB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8338C8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၀တၳဳ</w:t>
            </w:r>
          </w:p>
        </w:tc>
        <w:tc>
          <w:tcPr>
            <w:tcW w:w="4140" w:type="dxa"/>
            <w:tcBorders>
              <w:left w:val="double" w:sz="4" w:space="0" w:color="auto"/>
            </w:tcBorders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sz w:val="20"/>
                <w:szCs w:val="20"/>
              </w:rPr>
              <w:t>၀တၳဳ</w:t>
            </w:r>
          </w:p>
        </w:tc>
        <w:tc>
          <w:tcPr>
            <w:tcW w:w="4410" w:type="dxa"/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အကုသလာနံ</w:t>
            </w:r>
            <w:r w:rsidRPr="005E46EB">
              <w:rPr>
                <w:rFonts w:ascii="Zawgyi-One" w:hAnsi="Zawgyi-One" w:cs="Zawgyi-One"/>
                <w:sz w:val="20"/>
                <w:szCs w:val="20"/>
              </w:rPr>
              <w:t xml:space="preserve"> ခႏၶာနံ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80224C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</w:tbl>
    <w:p w:rsidR="00A53BE4" w:rsidRDefault="00A53BE4" w:rsidP="00A53BE4">
      <w:pPr>
        <w:jc w:val="both"/>
        <w:rPr>
          <w:rFonts w:ascii="Zawgyi-One" w:hAnsi="Zawgyi-One" w:cs="Zawgyi-One"/>
        </w:rPr>
        <w:sectPr w:rsidR="00A53BE4" w:rsidSect="00F25150">
          <w:pgSz w:w="11907" w:h="16839" w:code="9"/>
          <w:pgMar w:top="1296" w:right="1152" w:bottom="1296" w:left="1584" w:header="720" w:footer="720" w:gutter="0"/>
          <w:cols w:space="720"/>
          <w:docGrid w:linePitch="360"/>
        </w:sectPr>
      </w:pPr>
    </w:p>
    <w:p w:rsidR="00A53BE4" w:rsidRDefault="00A53BE4" w:rsidP="00A53BE4">
      <w:pPr>
        <w:spacing w:after="0"/>
        <w:jc w:val="center"/>
        <w:rPr>
          <w:rFonts w:ascii="Zawgyi-One" w:hAnsi="Zawgyi-One" w:cs="Zawgyi-One"/>
          <w:b/>
        </w:rPr>
      </w:pPr>
      <w:r>
        <w:rPr>
          <w:rFonts w:ascii="Zawgyi-One" w:hAnsi="Zawgyi-One" w:cs="Zawgyi-One"/>
          <w:b/>
        </w:rPr>
        <w:lastRenderedPageBreak/>
        <w:t>ပစၧာဇာတ</w:t>
      </w:r>
      <w:r w:rsidR="00073EA7">
        <w:rPr>
          <w:rFonts w:ascii="Zawgyi-One" w:hAnsi="Zawgyi-One" w:cs="Zawgyi-One"/>
          <w:b/>
        </w:rPr>
        <w:t>ပစၥည္း</w:t>
      </w:r>
    </w:p>
    <w:p w:rsidR="00A53BE4" w:rsidRPr="00412845" w:rsidRDefault="00A53BE4" w:rsidP="00A53BE4">
      <w:pPr>
        <w:tabs>
          <w:tab w:val="right" w:pos="9000"/>
        </w:tabs>
        <w:spacing w:after="0"/>
        <w:ind w:left="270"/>
        <w:rPr>
          <w:rFonts w:ascii="TharLon" w:hAnsi="TharLon" w:cs="TharLon"/>
        </w:rPr>
      </w:pPr>
      <w:r w:rsidRPr="007E642E">
        <w:rPr>
          <w:rFonts w:ascii="Zawgyi-One" w:hAnsi="Zawgyi-One" w:cs="Zawgyi-One"/>
        </w:rPr>
        <w:t>သခ်ၤာ (</w:t>
      </w:r>
      <w:r>
        <w:rPr>
          <w:rFonts w:ascii="Zawgyi-One" w:hAnsi="Zawgyi-One" w:cs="Zawgyi-One"/>
        </w:rPr>
        <w:t xml:space="preserve">တီဏိ) </w:t>
      </w:r>
      <w:r>
        <w:rPr>
          <w:rFonts w:ascii="Zawgyi-One" w:hAnsi="Zawgyi-One" w:cs="Zawgyi-One"/>
        </w:rPr>
        <w:tab/>
        <w:t>(</w:t>
      </w:r>
      <w:r w:rsidRPr="000F4297">
        <w:rPr>
          <w:rFonts w:ascii="-Win---WingDings" w:hAnsi="-Win---WingDings" w:cs="Zawgyi-One"/>
          <w:color w:val="000000" w:themeColor="text1"/>
          <w:sz w:val="20"/>
        </w:rPr>
        <w:t>d</w:t>
      </w:r>
      <w:r w:rsidRPr="000F4297">
        <w:rPr>
          <w:rFonts w:ascii="Courier New" w:hAnsi="Courier New" w:cs="Courier New"/>
          <w:b/>
          <w:color w:val="FF0000"/>
          <w:szCs w:val="20"/>
        </w:rPr>
        <w:t xml:space="preserve"> </w:t>
      </w:r>
      <w:r>
        <w:rPr>
          <w:rFonts w:ascii="Zawgyi-One" w:hAnsi="Zawgyi-One" w:cs="Zawgyi-One"/>
        </w:rPr>
        <w:t>= ပစၧာဇာတပစၥေယန ပစၥေယာ။)</w:t>
      </w:r>
    </w:p>
    <w:tbl>
      <w:tblPr>
        <w:tblStyle w:val="TableGrid"/>
        <w:tblW w:w="9450" w:type="dxa"/>
        <w:tblInd w:w="104" w:type="dxa"/>
        <w:tblLayout w:type="fixed"/>
        <w:tblCellMar>
          <w:left w:w="14" w:type="dxa"/>
          <w:right w:w="14" w:type="dxa"/>
        </w:tblCellMar>
        <w:tblLook w:val="04A0"/>
      </w:tblPr>
      <w:tblGrid>
        <w:gridCol w:w="4544"/>
        <w:gridCol w:w="4906"/>
      </w:tblGrid>
      <w:tr w:rsidR="00A53BE4" w:rsidRPr="005E46EB" w:rsidTr="00E536BC">
        <w:trPr>
          <w:trHeight w:val="323"/>
        </w:trPr>
        <w:tc>
          <w:tcPr>
            <w:tcW w:w="4544" w:type="dxa"/>
            <w:shd w:val="clear" w:color="auto" w:fill="auto"/>
            <w:vAlign w:val="center"/>
          </w:tcPr>
          <w:p w:rsidR="00A53BE4" w:rsidRPr="005E46EB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ပဒ [</w:t>
            </w:r>
            <w:r w:rsidRPr="005E46EB">
              <w:rPr>
                <w:rFonts w:ascii="Zawgyi-One" w:hAnsi="Zawgyi-One" w:cs="Zawgyi-One"/>
                <w:b/>
                <w:sz w:val="20"/>
                <w:szCs w:val="20"/>
              </w:rPr>
              <w:t>ပစၥည္း(ကတၱား)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>]</w:t>
            </w:r>
          </w:p>
        </w:tc>
        <w:tc>
          <w:tcPr>
            <w:tcW w:w="4906" w:type="dxa"/>
            <w:shd w:val="clear" w:color="auto" w:fill="auto"/>
            <w:vAlign w:val="center"/>
          </w:tcPr>
          <w:p w:rsidR="00A53BE4" w:rsidRPr="005E46EB" w:rsidRDefault="00A53BE4" w:rsidP="00E536BC">
            <w:pPr>
              <w:ind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ပဒါ၀သာန [</w:t>
            </w:r>
            <w:r w:rsidRPr="005E46EB">
              <w:rPr>
                <w:rFonts w:ascii="Zawgyi-One" w:hAnsi="Zawgyi-One" w:cs="Zawgyi-One"/>
                <w:b/>
                <w:sz w:val="20"/>
                <w:szCs w:val="20"/>
              </w:rPr>
              <w:t>ပစၥ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>ယုပၸန္</w:t>
            </w:r>
            <w:r w:rsidRPr="005E46EB">
              <w:rPr>
                <w:rFonts w:ascii="Zawgyi-One" w:hAnsi="Zawgyi-One" w:cs="Zawgyi-One"/>
                <w:b/>
                <w:sz w:val="20"/>
                <w:szCs w:val="20"/>
              </w:rPr>
              <w:t>(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>သမၸဒါန္</w:t>
            </w:r>
            <w:r w:rsidRPr="005E46EB">
              <w:rPr>
                <w:rFonts w:ascii="Zawgyi-One" w:hAnsi="Zawgyi-One" w:cs="Zawgyi-One"/>
                <w:b/>
                <w:sz w:val="20"/>
                <w:szCs w:val="20"/>
              </w:rPr>
              <w:t>)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>]</w:t>
            </w:r>
          </w:p>
        </w:tc>
      </w:tr>
      <w:tr w:rsidR="00A53BE4" w:rsidRPr="005E46EB" w:rsidTr="00E536BC">
        <w:trPr>
          <w:trHeight w:val="332"/>
        </w:trPr>
        <w:tc>
          <w:tcPr>
            <w:tcW w:w="4544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A53BE4" w:rsidRPr="009555FC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(၁) ကုသေလာ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ဓေမၼာ</w:t>
            </w:r>
          </w:p>
        </w:tc>
        <w:tc>
          <w:tcPr>
            <w:tcW w:w="4906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A53BE4" w:rsidRPr="009555FC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အဗ်ာကတႆ ဓမၼႆ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5E46EB" w:rsidTr="00E536BC">
        <w:trPr>
          <w:cantSplit/>
          <w:trHeight w:val="89"/>
        </w:trPr>
        <w:tc>
          <w:tcPr>
            <w:tcW w:w="4544" w:type="dxa"/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ပစၧာဇာတာ ကုသလာ ခႏၶာ</w:t>
            </w:r>
          </w:p>
        </w:tc>
        <w:tc>
          <w:tcPr>
            <w:tcW w:w="4906" w:type="dxa"/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ပုေရဇာတႆ ဣမႆ ကာယႆ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5E46EB" w:rsidTr="00E536BC">
        <w:trPr>
          <w:trHeight w:val="305"/>
        </w:trPr>
        <w:tc>
          <w:tcPr>
            <w:tcW w:w="4544" w:type="dxa"/>
            <w:shd w:val="clear" w:color="auto" w:fill="CCFFFF"/>
            <w:vAlign w:val="center"/>
          </w:tcPr>
          <w:p w:rsidR="00A53BE4" w:rsidRPr="009555FC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(၂) အကုသေလာ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ဓေမၼာ</w:t>
            </w:r>
          </w:p>
        </w:tc>
        <w:tc>
          <w:tcPr>
            <w:tcW w:w="4906" w:type="dxa"/>
            <w:shd w:val="clear" w:color="auto" w:fill="CCFFFF"/>
            <w:vAlign w:val="center"/>
          </w:tcPr>
          <w:p w:rsidR="00A53BE4" w:rsidRPr="009555FC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အဗ်ာကတႆ ဓမၼႆ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5E46EB" w:rsidTr="00E536BC">
        <w:trPr>
          <w:trHeight w:val="242"/>
        </w:trPr>
        <w:tc>
          <w:tcPr>
            <w:tcW w:w="4544" w:type="dxa"/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ပစၧာဇာတာ အကုသလာ ခႏၶာ</w:t>
            </w:r>
          </w:p>
        </w:tc>
        <w:tc>
          <w:tcPr>
            <w:tcW w:w="4906" w:type="dxa"/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ပုေရဇာတႆ ဣမႆ ကာယႆ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5E46EB" w:rsidTr="00E536BC">
        <w:trPr>
          <w:trHeight w:val="350"/>
        </w:trPr>
        <w:tc>
          <w:tcPr>
            <w:tcW w:w="4544" w:type="dxa"/>
            <w:shd w:val="clear" w:color="auto" w:fill="CCFFFF"/>
            <w:vAlign w:val="center"/>
          </w:tcPr>
          <w:p w:rsidR="00A53BE4" w:rsidRPr="009555FC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(၃) အဗ်ာကေတာ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ဓေမၼာ</w:t>
            </w:r>
          </w:p>
        </w:tc>
        <w:tc>
          <w:tcPr>
            <w:tcW w:w="4906" w:type="dxa"/>
            <w:shd w:val="clear" w:color="auto" w:fill="CCFFFF"/>
            <w:vAlign w:val="center"/>
          </w:tcPr>
          <w:p w:rsidR="00A53BE4" w:rsidRPr="009555FC" w:rsidRDefault="00A53BE4" w:rsidP="00E536BC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အဗ်ာကတႆ ဓမၼႆ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A53BE4" w:rsidRPr="005E46EB" w:rsidTr="00E536BC">
        <w:trPr>
          <w:trHeight w:val="260"/>
        </w:trPr>
        <w:tc>
          <w:tcPr>
            <w:tcW w:w="4544" w:type="dxa"/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ပစၧာဇာတာ ၀ိပါကာဗ်ာကတာ ကိရိယာဗ်ာကတာ ခႏၶာ</w:t>
            </w:r>
          </w:p>
        </w:tc>
        <w:tc>
          <w:tcPr>
            <w:tcW w:w="4906" w:type="dxa"/>
            <w:vAlign w:val="center"/>
          </w:tcPr>
          <w:p w:rsidR="00A53BE4" w:rsidRPr="005E46EB" w:rsidRDefault="00A53BE4" w:rsidP="00E536BC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ပုေရဇာတႆ ဣမႆ ကာယႆ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</w:tbl>
    <w:p w:rsidR="00073EA7" w:rsidRDefault="00073EA7" w:rsidP="00A53BE4">
      <w:pPr>
        <w:ind w:right="-45"/>
        <w:jc w:val="center"/>
        <w:rPr>
          <w:rFonts w:ascii="Zawgyi-One" w:hAnsi="Zawgyi-One" w:cs="Zawgyi-One"/>
          <w:b/>
          <w:sz w:val="28"/>
        </w:rPr>
      </w:pPr>
    </w:p>
    <w:p w:rsidR="00A53BE4" w:rsidRPr="00073EA7" w:rsidRDefault="00A53BE4" w:rsidP="00A53BE4">
      <w:pPr>
        <w:ind w:right="-45"/>
        <w:jc w:val="center"/>
        <w:rPr>
          <w:rFonts w:ascii="Zawgyi-One" w:hAnsi="Zawgyi-One" w:cs="Zawgyi-One"/>
          <w:b/>
          <w:sz w:val="24"/>
        </w:rPr>
      </w:pPr>
      <w:r w:rsidRPr="00073EA7">
        <w:rPr>
          <w:rFonts w:ascii="Zawgyi-One" w:hAnsi="Zawgyi-One" w:cs="Zawgyi-One"/>
          <w:b/>
          <w:sz w:val="24"/>
        </w:rPr>
        <w:t>ကမၼပစၥည္း</w:t>
      </w:r>
    </w:p>
    <w:p w:rsidR="00A53BE4" w:rsidRPr="00D9442E" w:rsidRDefault="00A53BE4" w:rsidP="00A53BE4">
      <w:pPr>
        <w:ind w:right="-45"/>
        <w:rPr>
          <w:rFonts w:ascii="Zawgyi-One" w:hAnsi="Zawgyi-One" w:cs="Zawgyi-One"/>
        </w:rPr>
      </w:pPr>
      <w:r>
        <w:rPr>
          <w:rFonts w:ascii="Zawgyi-One" w:hAnsi="Zawgyi-One" w:cs="Zawgyi-One"/>
        </w:rPr>
        <w:t>သခ်ၤာ -သတၱ (၇ခ်က္)</w:t>
      </w:r>
    </w:p>
    <w:tbl>
      <w:tblPr>
        <w:tblStyle w:val="TableGrid"/>
        <w:tblW w:w="9970" w:type="dxa"/>
        <w:tblLook w:val="04A0"/>
      </w:tblPr>
      <w:tblGrid>
        <w:gridCol w:w="357"/>
        <w:gridCol w:w="841"/>
        <w:gridCol w:w="631"/>
        <w:gridCol w:w="46"/>
        <w:gridCol w:w="729"/>
        <w:gridCol w:w="2774"/>
        <w:gridCol w:w="1663"/>
        <w:gridCol w:w="1692"/>
        <w:gridCol w:w="1237"/>
      </w:tblGrid>
      <w:tr w:rsidR="00A53BE4" w:rsidRPr="00D9442E" w:rsidTr="00E536BC">
        <w:tc>
          <w:tcPr>
            <w:tcW w:w="357" w:type="dxa"/>
            <w:vMerge w:val="restart"/>
            <w:tcBorders>
              <w:top w:val="nil"/>
              <w:left w:val="nil"/>
            </w:tcBorders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41" w:type="dxa"/>
            <w:vMerge w:val="restart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ပဒ</w:t>
            </w:r>
          </w:p>
        </w:tc>
        <w:tc>
          <w:tcPr>
            <w:tcW w:w="1406" w:type="dxa"/>
            <w:gridSpan w:val="3"/>
            <w:vMerge w:val="restart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ပဒါ၀သာန</w:t>
            </w:r>
          </w:p>
        </w:tc>
        <w:tc>
          <w:tcPr>
            <w:tcW w:w="2774" w:type="dxa"/>
            <w:vMerge w:val="restart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ပစၥည္း = ကတၱား</w:t>
            </w:r>
          </w:p>
        </w:tc>
        <w:tc>
          <w:tcPr>
            <w:tcW w:w="4592" w:type="dxa"/>
            <w:gridSpan w:val="3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ပစၥယုပၸန္ = သမၸဒါန္</w:t>
            </w:r>
          </w:p>
        </w:tc>
      </w:tr>
      <w:tr w:rsidR="00A53BE4" w:rsidRPr="00D9442E" w:rsidTr="00E536BC">
        <w:tc>
          <w:tcPr>
            <w:tcW w:w="357" w:type="dxa"/>
            <w:vMerge/>
            <w:tcBorders>
              <w:left w:val="nil"/>
            </w:tcBorders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41" w:type="dxa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1406" w:type="dxa"/>
            <w:gridSpan w:val="3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2774" w:type="dxa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သမၸယုတၱကာနံ ခႏၶာနံ</w:t>
            </w:r>
          </w:p>
        </w:tc>
        <w:tc>
          <w:tcPr>
            <w:tcW w:w="1692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စိတၱသမုဌာနာနံ ရူပါနံ</w:t>
            </w:r>
          </w:p>
        </w:tc>
        <w:tc>
          <w:tcPr>
            <w:tcW w:w="1237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ကဋတၱာ စ ရူပါနံ</w:t>
            </w:r>
          </w:p>
        </w:tc>
      </w:tr>
      <w:tr w:rsidR="00A53BE4" w:rsidRPr="00D9442E" w:rsidTr="00E536BC">
        <w:tc>
          <w:tcPr>
            <w:tcW w:w="357" w:type="dxa"/>
            <w:vAlign w:val="center"/>
          </w:tcPr>
          <w:p w:rsidR="00A53BE4" w:rsidRPr="00DC276B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၁</w:t>
            </w:r>
          </w:p>
        </w:tc>
        <w:tc>
          <w:tcPr>
            <w:tcW w:w="841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1406" w:type="dxa"/>
            <w:gridSpan w:val="3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2774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ကုသလာ</w:t>
            </w:r>
            <w:r>
              <w:rPr>
                <w:rFonts w:ascii="Zawgyi-One" w:hAnsi="Zawgyi-One" w:cs="Zawgyi-One"/>
                <w:sz w:val="24"/>
                <w:szCs w:val="24"/>
              </w:rPr>
              <w:t xml:space="preserve"> ေစတနာ</w:t>
            </w:r>
          </w:p>
        </w:tc>
        <w:tc>
          <w:tcPr>
            <w:tcW w:w="1663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2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A53BE4" w:rsidRPr="00D9442E" w:rsidTr="00E536BC">
        <w:tc>
          <w:tcPr>
            <w:tcW w:w="357" w:type="dxa"/>
            <w:vMerge w:val="restart"/>
            <w:vAlign w:val="center"/>
          </w:tcPr>
          <w:p w:rsidR="00A53BE4" w:rsidRPr="00DC276B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၂</w:t>
            </w:r>
          </w:p>
        </w:tc>
        <w:tc>
          <w:tcPr>
            <w:tcW w:w="841" w:type="dxa"/>
            <w:vMerge w:val="restart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631" w:type="dxa"/>
            <w:vMerge w:val="restart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ဗ်ာ</w:t>
            </w:r>
          </w:p>
        </w:tc>
        <w:tc>
          <w:tcPr>
            <w:tcW w:w="775" w:type="dxa"/>
            <w:gridSpan w:val="2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>
              <w:rPr>
                <w:rFonts w:ascii="Zawgyi-One" w:hAnsi="Zawgyi-One" w:cs="Zawgyi-One"/>
                <w:b/>
                <w:sz w:val="24"/>
                <w:szCs w:val="24"/>
              </w:rPr>
              <w:t>သဟ</w:t>
            </w:r>
          </w:p>
        </w:tc>
        <w:tc>
          <w:tcPr>
            <w:tcW w:w="2774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>
              <w:rPr>
                <w:rFonts w:ascii="Zawgyi-One" w:hAnsi="Zawgyi-One" w:cs="Zawgyi-One"/>
                <w:sz w:val="24"/>
                <w:szCs w:val="24"/>
              </w:rPr>
              <w:t>သဟဇာတာ ကုသလာ ေစတနာ</w:t>
            </w:r>
          </w:p>
        </w:tc>
        <w:tc>
          <w:tcPr>
            <w:tcW w:w="1663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1692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237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A53BE4" w:rsidRPr="00D9442E" w:rsidTr="00E536BC">
        <w:tc>
          <w:tcPr>
            <w:tcW w:w="357" w:type="dxa"/>
            <w:vMerge/>
            <w:vAlign w:val="center"/>
          </w:tcPr>
          <w:p w:rsidR="00A53BE4" w:rsidRPr="00DC276B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841" w:type="dxa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631" w:type="dxa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775" w:type="dxa"/>
            <w:gridSpan w:val="2"/>
            <w:vAlign w:val="center"/>
          </w:tcPr>
          <w:p w:rsidR="00A53BE4" w:rsidRPr="00253B4A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  <w:r w:rsidRPr="00253B4A"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  <w:t>နာနာ</w:t>
            </w:r>
          </w:p>
        </w:tc>
        <w:tc>
          <w:tcPr>
            <w:tcW w:w="2774" w:type="dxa"/>
            <w:vAlign w:val="center"/>
          </w:tcPr>
          <w:p w:rsidR="00A53BE4" w:rsidRPr="00253B4A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  <w:r w:rsidRPr="00253B4A"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  <w:t>နာနာကၡဏိကာ ကုသလာ ေစတနာ</w:t>
            </w:r>
          </w:p>
        </w:tc>
        <w:tc>
          <w:tcPr>
            <w:tcW w:w="1663" w:type="dxa"/>
            <w:shd w:val="clear" w:color="auto" w:fill="FFFF99"/>
            <w:vAlign w:val="center"/>
          </w:tcPr>
          <w:p w:rsidR="00A53BE4" w:rsidRPr="00253B4A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  <w:r w:rsidRPr="00253B4A"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  <w:t>၀ိပါကာနံ ခႏၶာနံ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A53BE4" w:rsidRPr="00253B4A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</w:p>
        </w:tc>
        <w:tc>
          <w:tcPr>
            <w:tcW w:w="1237" w:type="dxa"/>
            <w:shd w:val="clear" w:color="auto" w:fill="FFFF99"/>
            <w:vAlign w:val="center"/>
          </w:tcPr>
          <w:p w:rsidR="00A53BE4" w:rsidRPr="00253B4A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  <w:r w:rsidRPr="00253B4A"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  <w:t>။</w:t>
            </w:r>
          </w:p>
        </w:tc>
      </w:tr>
      <w:tr w:rsidR="00A53BE4" w:rsidRPr="00D9442E" w:rsidTr="00E536BC">
        <w:tc>
          <w:tcPr>
            <w:tcW w:w="357" w:type="dxa"/>
            <w:vAlign w:val="center"/>
          </w:tcPr>
          <w:p w:rsidR="00A53BE4" w:rsidRPr="00DC276B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၃</w:t>
            </w:r>
          </w:p>
        </w:tc>
        <w:tc>
          <w:tcPr>
            <w:tcW w:w="841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1406" w:type="dxa"/>
            <w:gridSpan w:val="3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ကုဗ်ာ</w:t>
            </w:r>
          </w:p>
        </w:tc>
        <w:tc>
          <w:tcPr>
            <w:tcW w:w="2774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>
              <w:rPr>
                <w:rFonts w:ascii="Zawgyi-One" w:hAnsi="Zawgyi-One" w:cs="Zawgyi-One"/>
                <w:sz w:val="24"/>
                <w:szCs w:val="24"/>
              </w:rPr>
              <w:t>ကုသလာ ေစတနာ</w:t>
            </w:r>
          </w:p>
        </w:tc>
        <w:tc>
          <w:tcPr>
            <w:tcW w:w="1663" w:type="dxa"/>
            <w:shd w:val="clear" w:color="auto" w:fill="FFFF99"/>
            <w:vAlign w:val="center"/>
          </w:tcPr>
          <w:p w:rsidR="00A53BE4" w:rsidRPr="00253B4A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253B4A">
              <w:rPr>
                <w:rFonts w:ascii="Zawgyi-One" w:hAnsi="Zawgyi-One" w:cs="Zawgyi-One"/>
                <w:sz w:val="24"/>
                <w:szCs w:val="24"/>
              </w:rPr>
              <w:t>သမၸယုတၱကာနံ ခႏၶာနံ</w:t>
            </w:r>
          </w:p>
        </w:tc>
        <w:tc>
          <w:tcPr>
            <w:tcW w:w="1692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 *နဥၥ</w:t>
            </w:r>
          </w:p>
        </w:tc>
        <w:tc>
          <w:tcPr>
            <w:tcW w:w="1237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A53BE4" w:rsidRPr="00D9442E" w:rsidTr="00E536BC">
        <w:tc>
          <w:tcPr>
            <w:tcW w:w="357" w:type="dxa"/>
            <w:vAlign w:val="center"/>
          </w:tcPr>
          <w:p w:rsidR="00A53BE4" w:rsidRPr="00DC276B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၄</w:t>
            </w:r>
          </w:p>
        </w:tc>
        <w:tc>
          <w:tcPr>
            <w:tcW w:w="841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အကု</w:t>
            </w:r>
          </w:p>
        </w:tc>
        <w:tc>
          <w:tcPr>
            <w:tcW w:w="1406" w:type="dxa"/>
            <w:gridSpan w:val="3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အကု</w:t>
            </w:r>
          </w:p>
        </w:tc>
        <w:tc>
          <w:tcPr>
            <w:tcW w:w="2774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>
              <w:rPr>
                <w:rFonts w:ascii="Zawgyi-One" w:hAnsi="Zawgyi-One" w:cs="Zawgyi-One"/>
                <w:sz w:val="24"/>
                <w:szCs w:val="24"/>
              </w:rPr>
              <w:t>အ</w:t>
            </w:r>
            <w:r w:rsidRPr="00D9442E">
              <w:rPr>
                <w:rFonts w:ascii="Zawgyi-One" w:hAnsi="Zawgyi-One" w:cs="Zawgyi-One"/>
                <w:sz w:val="24"/>
                <w:szCs w:val="24"/>
              </w:rPr>
              <w:t xml:space="preserve">ကုသလာ </w:t>
            </w:r>
            <w:r>
              <w:rPr>
                <w:rFonts w:ascii="Zawgyi-One" w:hAnsi="Zawgyi-One" w:cs="Zawgyi-One"/>
                <w:sz w:val="24"/>
                <w:szCs w:val="24"/>
              </w:rPr>
              <w:t>ေစတနာ</w:t>
            </w:r>
          </w:p>
        </w:tc>
        <w:tc>
          <w:tcPr>
            <w:tcW w:w="1663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2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A53BE4" w:rsidRPr="00D9442E" w:rsidTr="00E536BC">
        <w:tc>
          <w:tcPr>
            <w:tcW w:w="357" w:type="dxa"/>
            <w:vMerge w:val="restart"/>
            <w:vAlign w:val="center"/>
          </w:tcPr>
          <w:p w:rsidR="00A53BE4" w:rsidRPr="00DC276B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၅</w:t>
            </w:r>
          </w:p>
        </w:tc>
        <w:tc>
          <w:tcPr>
            <w:tcW w:w="841" w:type="dxa"/>
            <w:vMerge w:val="restart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အကု</w:t>
            </w:r>
          </w:p>
        </w:tc>
        <w:tc>
          <w:tcPr>
            <w:tcW w:w="677" w:type="dxa"/>
            <w:gridSpan w:val="2"/>
            <w:vMerge w:val="restart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ဗ်ာ</w:t>
            </w:r>
          </w:p>
        </w:tc>
        <w:tc>
          <w:tcPr>
            <w:tcW w:w="729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>
              <w:rPr>
                <w:rFonts w:ascii="Zawgyi-One" w:hAnsi="Zawgyi-One" w:cs="Zawgyi-One"/>
                <w:b/>
                <w:sz w:val="24"/>
                <w:szCs w:val="24"/>
              </w:rPr>
              <w:t>သဟ</w:t>
            </w:r>
          </w:p>
        </w:tc>
        <w:tc>
          <w:tcPr>
            <w:tcW w:w="2774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>
              <w:rPr>
                <w:rFonts w:ascii="Zawgyi-One" w:hAnsi="Zawgyi-One" w:cs="Zawgyi-One"/>
                <w:sz w:val="24"/>
                <w:szCs w:val="24"/>
              </w:rPr>
              <w:t>သဟဇာတာ အကုသလာ ေစတနာ</w:t>
            </w:r>
          </w:p>
        </w:tc>
        <w:tc>
          <w:tcPr>
            <w:tcW w:w="1663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1692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237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A53BE4" w:rsidRPr="00D9442E" w:rsidTr="00E536BC">
        <w:tc>
          <w:tcPr>
            <w:tcW w:w="357" w:type="dxa"/>
            <w:vMerge/>
            <w:vAlign w:val="center"/>
          </w:tcPr>
          <w:p w:rsidR="00A53BE4" w:rsidRPr="00DC276B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841" w:type="dxa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677" w:type="dxa"/>
            <w:gridSpan w:val="2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:rsidR="00A53BE4" w:rsidRPr="00253B4A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  <w:r w:rsidRPr="00253B4A"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  <w:t>နာနာ</w:t>
            </w:r>
          </w:p>
        </w:tc>
        <w:tc>
          <w:tcPr>
            <w:tcW w:w="2774" w:type="dxa"/>
            <w:vAlign w:val="center"/>
          </w:tcPr>
          <w:p w:rsidR="00A53BE4" w:rsidRPr="00253B4A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  <w:r w:rsidRPr="00253B4A"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  <w:t xml:space="preserve">နာနာကၡဏိကာ </w:t>
            </w:r>
            <w:r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  <w:t>အ</w:t>
            </w:r>
            <w:r w:rsidRPr="00253B4A"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  <w:t>ကုသလာ ေစတနာ</w:t>
            </w:r>
          </w:p>
        </w:tc>
        <w:tc>
          <w:tcPr>
            <w:tcW w:w="1663" w:type="dxa"/>
            <w:vAlign w:val="center"/>
          </w:tcPr>
          <w:p w:rsidR="00A53BE4" w:rsidRPr="00253B4A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  <w:r w:rsidRPr="00253B4A"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  <w:t>၀ိပါကာနံ ခႏၶာနံ</w:t>
            </w:r>
          </w:p>
        </w:tc>
        <w:tc>
          <w:tcPr>
            <w:tcW w:w="1692" w:type="dxa"/>
            <w:shd w:val="clear" w:color="auto" w:fill="FFFF99"/>
            <w:vAlign w:val="center"/>
          </w:tcPr>
          <w:p w:rsidR="00A53BE4" w:rsidRPr="00253B4A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:rsidR="00A53BE4" w:rsidRPr="00253B4A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  <w:r w:rsidRPr="00253B4A"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  <w:t>။</w:t>
            </w:r>
          </w:p>
        </w:tc>
      </w:tr>
      <w:tr w:rsidR="00A53BE4" w:rsidRPr="00D9442E" w:rsidTr="00E536BC">
        <w:tc>
          <w:tcPr>
            <w:tcW w:w="357" w:type="dxa"/>
            <w:vAlign w:val="center"/>
          </w:tcPr>
          <w:p w:rsidR="00A53BE4" w:rsidRPr="00DC276B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၆</w:t>
            </w:r>
          </w:p>
        </w:tc>
        <w:tc>
          <w:tcPr>
            <w:tcW w:w="841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အကု</w:t>
            </w:r>
          </w:p>
        </w:tc>
        <w:tc>
          <w:tcPr>
            <w:tcW w:w="1406" w:type="dxa"/>
            <w:gridSpan w:val="3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အကုဗ်ာ</w:t>
            </w:r>
          </w:p>
        </w:tc>
        <w:tc>
          <w:tcPr>
            <w:tcW w:w="2774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>
              <w:rPr>
                <w:rFonts w:ascii="Zawgyi-One" w:hAnsi="Zawgyi-One" w:cs="Zawgyi-One"/>
                <w:sz w:val="24"/>
                <w:szCs w:val="24"/>
              </w:rPr>
              <w:t>အကုသလာ ေစတနာ</w:t>
            </w:r>
          </w:p>
        </w:tc>
        <w:tc>
          <w:tcPr>
            <w:tcW w:w="1663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253B4A">
              <w:rPr>
                <w:rFonts w:ascii="Zawgyi-One" w:hAnsi="Zawgyi-One" w:cs="Zawgyi-One"/>
                <w:sz w:val="24"/>
                <w:szCs w:val="24"/>
              </w:rPr>
              <w:t>သမၸယုတၱကာနံ ခႏၶာနံ</w:t>
            </w:r>
          </w:p>
        </w:tc>
        <w:tc>
          <w:tcPr>
            <w:tcW w:w="1692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။*နဥၥ</w:t>
            </w:r>
          </w:p>
        </w:tc>
        <w:tc>
          <w:tcPr>
            <w:tcW w:w="1237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A53BE4" w:rsidRPr="00D9442E" w:rsidTr="00E536BC">
        <w:tc>
          <w:tcPr>
            <w:tcW w:w="357" w:type="dxa"/>
            <w:vMerge w:val="restart"/>
            <w:vAlign w:val="center"/>
          </w:tcPr>
          <w:p w:rsidR="00A53BE4" w:rsidRPr="00DC276B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၇</w:t>
            </w:r>
          </w:p>
        </w:tc>
        <w:tc>
          <w:tcPr>
            <w:tcW w:w="841" w:type="dxa"/>
            <w:vMerge w:val="restart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ဗ်ာ</w:t>
            </w:r>
          </w:p>
        </w:tc>
        <w:tc>
          <w:tcPr>
            <w:tcW w:w="677" w:type="dxa"/>
            <w:gridSpan w:val="2"/>
            <w:vMerge w:val="restart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ဗ်ာ</w:t>
            </w:r>
          </w:p>
        </w:tc>
        <w:tc>
          <w:tcPr>
            <w:tcW w:w="729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Cs w:val="24"/>
              </w:rPr>
            </w:pPr>
            <w:r w:rsidRPr="00D9442E">
              <w:rPr>
                <w:rFonts w:ascii="Zawgyi-One" w:hAnsi="Zawgyi-One" w:cs="Zawgyi-One"/>
                <w:szCs w:val="24"/>
              </w:rPr>
              <w:t>ပ၀တၱိ</w:t>
            </w:r>
          </w:p>
        </w:tc>
        <w:tc>
          <w:tcPr>
            <w:tcW w:w="2774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 xml:space="preserve">၀ိ-ဗ်ာကတာ ႀကိ-ဗ်ာကတာ </w:t>
            </w:r>
            <w:r>
              <w:rPr>
                <w:rFonts w:ascii="Zawgyi-One" w:hAnsi="Zawgyi-One" w:cs="Zawgyi-One"/>
                <w:sz w:val="24"/>
                <w:szCs w:val="24"/>
              </w:rPr>
              <w:t>ေစတနာ</w:t>
            </w:r>
          </w:p>
        </w:tc>
        <w:tc>
          <w:tcPr>
            <w:tcW w:w="1663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2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။*နဥၥ</w:t>
            </w:r>
          </w:p>
        </w:tc>
        <w:tc>
          <w:tcPr>
            <w:tcW w:w="1237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A53BE4" w:rsidRPr="00D9442E" w:rsidTr="00E536BC">
        <w:tc>
          <w:tcPr>
            <w:tcW w:w="357" w:type="dxa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41" w:type="dxa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677" w:type="dxa"/>
            <w:gridSpan w:val="2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729" w:type="dxa"/>
            <w:vMerge w:val="restart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Cs w:val="24"/>
              </w:rPr>
            </w:pPr>
            <w:r w:rsidRPr="00D9442E">
              <w:rPr>
                <w:rFonts w:ascii="Zawgyi-One" w:hAnsi="Zawgyi-One" w:cs="Zawgyi-One"/>
                <w:szCs w:val="24"/>
              </w:rPr>
              <w:t>ပဋိ</w:t>
            </w:r>
          </w:p>
        </w:tc>
        <w:tc>
          <w:tcPr>
            <w:tcW w:w="2774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ပဋိ- ၀ိဗ်ာ</w:t>
            </w:r>
            <w:r>
              <w:rPr>
                <w:rFonts w:ascii="Zawgyi-One" w:hAnsi="Zawgyi-One" w:cs="Zawgyi-One"/>
                <w:sz w:val="24"/>
                <w:szCs w:val="24"/>
              </w:rPr>
              <w:t>ကတာေစတနာ</w:t>
            </w:r>
          </w:p>
        </w:tc>
        <w:tc>
          <w:tcPr>
            <w:tcW w:w="1663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1237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</w:tr>
      <w:tr w:rsidR="00A53BE4" w:rsidRPr="00D9442E" w:rsidTr="00E536BC">
        <w:tc>
          <w:tcPr>
            <w:tcW w:w="357" w:type="dxa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841" w:type="dxa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677" w:type="dxa"/>
            <w:gridSpan w:val="2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729" w:type="dxa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Cs w:val="24"/>
              </w:rPr>
            </w:pPr>
          </w:p>
        </w:tc>
        <w:tc>
          <w:tcPr>
            <w:tcW w:w="2774" w:type="dxa"/>
            <w:vAlign w:val="center"/>
          </w:tcPr>
          <w:p w:rsidR="00A53BE4" w:rsidRPr="005D5781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  <w:r w:rsidRPr="005D5781"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  <w:t xml:space="preserve">ေစတနာ </w:t>
            </w:r>
          </w:p>
        </w:tc>
        <w:tc>
          <w:tcPr>
            <w:tcW w:w="4592" w:type="dxa"/>
            <w:gridSpan w:val="3"/>
            <w:shd w:val="clear" w:color="auto" w:fill="auto"/>
            <w:vAlign w:val="center"/>
          </w:tcPr>
          <w:p w:rsidR="00A53BE4" w:rsidRPr="005D5781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  <w:r w:rsidRPr="005D5781"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  <w:t>၀တၳဳႆ</w:t>
            </w:r>
          </w:p>
        </w:tc>
      </w:tr>
    </w:tbl>
    <w:p w:rsidR="00A53BE4" w:rsidRDefault="00A53BE4" w:rsidP="00A53BE4">
      <w:pPr>
        <w:spacing w:before="120" w:after="120"/>
        <w:ind w:right="-45"/>
        <w:rPr>
          <w:rFonts w:ascii="Zawgyi-One" w:hAnsi="Zawgyi-One" w:cs="Zawgyi-One"/>
          <w:sz w:val="24"/>
          <w:szCs w:val="24"/>
        </w:rPr>
      </w:pPr>
    </w:p>
    <w:p w:rsidR="00A53BE4" w:rsidRDefault="00A53BE4" w:rsidP="00A53BE4">
      <w:pPr>
        <w:spacing w:before="120" w:after="120"/>
        <w:ind w:right="-45"/>
        <w:rPr>
          <w:rFonts w:ascii="Zawgyi-One" w:hAnsi="Zawgyi-One" w:cs="Zawgyi-One"/>
          <w:sz w:val="24"/>
          <w:szCs w:val="24"/>
        </w:rPr>
      </w:pPr>
    </w:p>
    <w:p w:rsidR="00A53BE4" w:rsidRDefault="00A53BE4" w:rsidP="00E05F98">
      <w:pPr>
        <w:ind w:right="-45"/>
        <w:jc w:val="center"/>
        <w:rPr>
          <w:rFonts w:ascii="Zawgyi-One" w:hAnsi="Zawgyi-One" w:cs="Zawgyi-One"/>
          <w:b/>
          <w:sz w:val="28"/>
        </w:rPr>
        <w:sectPr w:rsidR="00A53BE4" w:rsidSect="00E05F98">
          <w:pgSz w:w="11907" w:h="16839" w:code="9"/>
          <w:pgMar w:top="1152" w:right="1152" w:bottom="1152" w:left="1440" w:header="720" w:footer="720" w:gutter="0"/>
          <w:cols w:space="720"/>
          <w:docGrid w:linePitch="360"/>
        </w:sectPr>
      </w:pPr>
    </w:p>
    <w:p w:rsidR="00A53BE4" w:rsidRPr="00ED6B99" w:rsidRDefault="00A53BE4" w:rsidP="00A53BE4">
      <w:pPr>
        <w:spacing w:after="120"/>
        <w:ind w:right="-43"/>
        <w:jc w:val="center"/>
        <w:rPr>
          <w:rFonts w:ascii="Zawgyi-One" w:hAnsi="Zawgyi-One" w:cs="Zawgyi-One"/>
          <w:b/>
          <w:sz w:val="28"/>
        </w:rPr>
      </w:pPr>
      <w:r>
        <w:rPr>
          <w:rFonts w:ascii="Zawgyi-One" w:hAnsi="Zawgyi-One" w:cs="Zawgyi-One"/>
          <w:b/>
          <w:sz w:val="28"/>
        </w:rPr>
        <w:lastRenderedPageBreak/>
        <w:t>အာဟာရ</w:t>
      </w:r>
      <w:r w:rsidRPr="00ED6B99">
        <w:rPr>
          <w:rFonts w:ascii="Zawgyi-One" w:hAnsi="Zawgyi-One" w:cs="Zawgyi-One"/>
          <w:b/>
          <w:sz w:val="28"/>
        </w:rPr>
        <w:t>ပစၥည္း</w:t>
      </w:r>
    </w:p>
    <w:p w:rsidR="00A53BE4" w:rsidRPr="00D9442E" w:rsidRDefault="00A53BE4" w:rsidP="00A53BE4">
      <w:pPr>
        <w:ind w:right="-45"/>
        <w:rPr>
          <w:rFonts w:ascii="Zawgyi-One" w:hAnsi="Zawgyi-One" w:cs="Zawgyi-One"/>
        </w:rPr>
      </w:pPr>
      <w:r>
        <w:rPr>
          <w:rFonts w:ascii="Zawgyi-One" w:hAnsi="Zawgyi-One" w:cs="Zawgyi-One"/>
        </w:rPr>
        <w:t>သခ်ၤာ -သတၱ (၇ခ်က္)</w:t>
      </w:r>
    </w:p>
    <w:tbl>
      <w:tblPr>
        <w:tblStyle w:val="TableGrid"/>
        <w:tblW w:w="9970" w:type="dxa"/>
        <w:tblLook w:val="04A0"/>
      </w:tblPr>
      <w:tblGrid>
        <w:gridCol w:w="360"/>
        <w:gridCol w:w="852"/>
        <w:gridCol w:w="511"/>
        <w:gridCol w:w="769"/>
        <w:gridCol w:w="2864"/>
        <w:gridCol w:w="1663"/>
        <w:gridCol w:w="1694"/>
        <w:gridCol w:w="1257"/>
      </w:tblGrid>
      <w:tr w:rsidR="00A53BE4" w:rsidRPr="00D9442E" w:rsidTr="00E536BC">
        <w:tc>
          <w:tcPr>
            <w:tcW w:w="360" w:type="dxa"/>
            <w:vMerge w:val="restart"/>
            <w:tcBorders>
              <w:top w:val="nil"/>
              <w:left w:val="nil"/>
            </w:tcBorders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ပဒ</w:t>
            </w:r>
          </w:p>
        </w:tc>
        <w:tc>
          <w:tcPr>
            <w:tcW w:w="1280" w:type="dxa"/>
            <w:gridSpan w:val="2"/>
            <w:vMerge w:val="restart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ပဒါ၀သာန</w:t>
            </w:r>
          </w:p>
        </w:tc>
        <w:tc>
          <w:tcPr>
            <w:tcW w:w="2864" w:type="dxa"/>
            <w:vMerge w:val="restart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ပစၥည္း = ကတၱား</w:t>
            </w:r>
          </w:p>
        </w:tc>
        <w:tc>
          <w:tcPr>
            <w:tcW w:w="4614" w:type="dxa"/>
            <w:gridSpan w:val="3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ပစၥယုပၸန္ = သမၸဒါန္</w:t>
            </w:r>
          </w:p>
        </w:tc>
      </w:tr>
      <w:tr w:rsidR="00A53BE4" w:rsidRPr="00D9442E" w:rsidTr="00E536BC">
        <w:tc>
          <w:tcPr>
            <w:tcW w:w="360" w:type="dxa"/>
            <w:vMerge/>
            <w:tcBorders>
              <w:left w:val="nil"/>
            </w:tcBorders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2864" w:type="dxa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သမၸယုတၱကာနံ ခႏၶာနံ</w:t>
            </w:r>
          </w:p>
        </w:tc>
        <w:tc>
          <w:tcPr>
            <w:tcW w:w="1694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စိတၱသမုဌာနာနံ ရူပါနံ</w:t>
            </w:r>
          </w:p>
        </w:tc>
        <w:tc>
          <w:tcPr>
            <w:tcW w:w="1257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ကဋတၱာ စ ရူပါနံ</w:t>
            </w:r>
          </w:p>
        </w:tc>
      </w:tr>
      <w:tr w:rsidR="00A53BE4" w:rsidRPr="00D9442E" w:rsidTr="00E536BC">
        <w:tc>
          <w:tcPr>
            <w:tcW w:w="360" w:type="dxa"/>
            <w:vAlign w:val="center"/>
          </w:tcPr>
          <w:p w:rsidR="00A53BE4" w:rsidRPr="00DC276B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၁</w:t>
            </w:r>
          </w:p>
        </w:tc>
        <w:tc>
          <w:tcPr>
            <w:tcW w:w="852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1280" w:type="dxa"/>
            <w:gridSpan w:val="2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2864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 xml:space="preserve">ကုသလာ </w:t>
            </w:r>
            <w:r>
              <w:rPr>
                <w:rFonts w:ascii="Zawgyi-One" w:hAnsi="Zawgyi-One" w:cs="Zawgyi-One"/>
                <w:sz w:val="24"/>
                <w:szCs w:val="24"/>
              </w:rPr>
              <w:t>အာဟာရာ</w:t>
            </w:r>
          </w:p>
        </w:tc>
        <w:tc>
          <w:tcPr>
            <w:tcW w:w="1663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4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A53BE4" w:rsidRPr="00D9442E" w:rsidTr="00E536BC">
        <w:tc>
          <w:tcPr>
            <w:tcW w:w="360" w:type="dxa"/>
            <w:vAlign w:val="center"/>
          </w:tcPr>
          <w:p w:rsidR="00A53BE4" w:rsidRPr="00DC276B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၂</w:t>
            </w:r>
          </w:p>
        </w:tc>
        <w:tc>
          <w:tcPr>
            <w:tcW w:w="852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1280" w:type="dxa"/>
            <w:gridSpan w:val="2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ဗ်ာ</w:t>
            </w:r>
          </w:p>
        </w:tc>
        <w:tc>
          <w:tcPr>
            <w:tcW w:w="2864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63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1694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257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A53BE4" w:rsidRPr="00D9442E" w:rsidTr="00E536BC">
        <w:tc>
          <w:tcPr>
            <w:tcW w:w="360" w:type="dxa"/>
            <w:vAlign w:val="center"/>
          </w:tcPr>
          <w:p w:rsidR="00A53BE4" w:rsidRPr="00DC276B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၃</w:t>
            </w:r>
          </w:p>
        </w:tc>
        <w:tc>
          <w:tcPr>
            <w:tcW w:w="852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1280" w:type="dxa"/>
            <w:gridSpan w:val="2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ကုဗ်ာ</w:t>
            </w:r>
          </w:p>
        </w:tc>
        <w:tc>
          <w:tcPr>
            <w:tcW w:w="2864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63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4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 *နဥၥ</w:t>
            </w:r>
          </w:p>
        </w:tc>
        <w:tc>
          <w:tcPr>
            <w:tcW w:w="1257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A53BE4" w:rsidRPr="00D9442E" w:rsidTr="00E536BC">
        <w:tc>
          <w:tcPr>
            <w:tcW w:w="360" w:type="dxa"/>
            <w:vAlign w:val="center"/>
          </w:tcPr>
          <w:p w:rsidR="00A53BE4" w:rsidRPr="00DC276B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၄</w:t>
            </w:r>
          </w:p>
        </w:tc>
        <w:tc>
          <w:tcPr>
            <w:tcW w:w="852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အကု</w:t>
            </w:r>
          </w:p>
        </w:tc>
        <w:tc>
          <w:tcPr>
            <w:tcW w:w="1280" w:type="dxa"/>
            <w:gridSpan w:val="2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အကု</w:t>
            </w:r>
          </w:p>
        </w:tc>
        <w:tc>
          <w:tcPr>
            <w:tcW w:w="2864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>
              <w:rPr>
                <w:rFonts w:ascii="Zawgyi-One" w:hAnsi="Zawgyi-One" w:cs="Zawgyi-One"/>
                <w:sz w:val="24"/>
                <w:szCs w:val="24"/>
              </w:rPr>
              <w:t>အ</w:t>
            </w:r>
            <w:r w:rsidRPr="00D9442E">
              <w:rPr>
                <w:rFonts w:ascii="Zawgyi-One" w:hAnsi="Zawgyi-One" w:cs="Zawgyi-One"/>
                <w:sz w:val="24"/>
                <w:szCs w:val="24"/>
              </w:rPr>
              <w:t xml:space="preserve">ကုသလာ </w:t>
            </w:r>
            <w:r>
              <w:rPr>
                <w:rFonts w:ascii="Zawgyi-One" w:hAnsi="Zawgyi-One" w:cs="Zawgyi-One"/>
                <w:sz w:val="24"/>
                <w:szCs w:val="24"/>
              </w:rPr>
              <w:t>အာဟာရာ</w:t>
            </w:r>
          </w:p>
        </w:tc>
        <w:tc>
          <w:tcPr>
            <w:tcW w:w="1663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4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A53BE4" w:rsidRPr="00D9442E" w:rsidTr="00E536BC">
        <w:tc>
          <w:tcPr>
            <w:tcW w:w="360" w:type="dxa"/>
            <w:vAlign w:val="center"/>
          </w:tcPr>
          <w:p w:rsidR="00A53BE4" w:rsidRPr="00DC276B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၅</w:t>
            </w:r>
          </w:p>
        </w:tc>
        <w:tc>
          <w:tcPr>
            <w:tcW w:w="852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အကု</w:t>
            </w:r>
          </w:p>
        </w:tc>
        <w:tc>
          <w:tcPr>
            <w:tcW w:w="1280" w:type="dxa"/>
            <w:gridSpan w:val="2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ဗ်ာ</w:t>
            </w:r>
          </w:p>
        </w:tc>
        <w:tc>
          <w:tcPr>
            <w:tcW w:w="2864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63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1694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257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A53BE4" w:rsidRPr="00D9442E" w:rsidTr="00E536BC">
        <w:tc>
          <w:tcPr>
            <w:tcW w:w="360" w:type="dxa"/>
            <w:vAlign w:val="center"/>
          </w:tcPr>
          <w:p w:rsidR="00A53BE4" w:rsidRPr="00DC276B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၆</w:t>
            </w:r>
          </w:p>
        </w:tc>
        <w:tc>
          <w:tcPr>
            <w:tcW w:w="852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အကု</w:t>
            </w:r>
          </w:p>
        </w:tc>
        <w:tc>
          <w:tcPr>
            <w:tcW w:w="1280" w:type="dxa"/>
            <w:gridSpan w:val="2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အကုဗ်ာ</w:t>
            </w:r>
          </w:p>
        </w:tc>
        <w:tc>
          <w:tcPr>
            <w:tcW w:w="2864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63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4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။*နဥၥ</w:t>
            </w:r>
          </w:p>
        </w:tc>
        <w:tc>
          <w:tcPr>
            <w:tcW w:w="1257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A53BE4" w:rsidRPr="00D9442E" w:rsidTr="00E536BC">
        <w:tc>
          <w:tcPr>
            <w:tcW w:w="360" w:type="dxa"/>
            <w:vMerge w:val="restart"/>
            <w:vAlign w:val="center"/>
          </w:tcPr>
          <w:p w:rsidR="00A53BE4" w:rsidRPr="00DC276B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၇</w:t>
            </w:r>
          </w:p>
        </w:tc>
        <w:tc>
          <w:tcPr>
            <w:tcW w:w="852" w:type="dxa"/>
            <w:vMerge w:val="restart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ဗ်ာ</w:t>
            </w:r>
          </w:p>
        </w:tc>
        <w:tc>
          <w:tcPr>
            <w:tcW w:w="511" w:type="dxa"/>
            <w:vMerge w:val="restart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ဗ်ာ</w:t>
            </w:r>
          </w:p>
        </w:tc>
        <w:tc>
          <w:tcPr>
            <w:tcW w:w="769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Cs w:val="24"/>
              </w:rPr>
            </w:pPr>
            <w:r w:rsidRPr="00D9442E">
              <w:rPr>
                <w:rFonts w:ascii="Zawgyi-One" w:hAnsi="Zawgyi-One" w:cs="Zawgyi-One"/>
                <w:szCs w:val="24"/>
              </w:rPr>
              <w:t>ပ၀တၱိ</w:t>
            </w:r>
          </w:p>
        </w:tc>
        <w:tc>
          <w:tcPr>
            <w:tcW w:w="2864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 xml:space="preserve">၀ိ-ဗ်ာကတာ ႀကိ-ဗ်ာကတာ </w:t>
            </w:r>
            <w:r>
              <w:rPr>
                <w:rFonts w:ascii="Zawgyi-One" w:hAnsi="Zawgyi-One" w:cs="Zawgyi-One"/>
                <w:sz w:val="24"/>
                <w:szCs w:val="24"/>
              </w:rPr>
              <w:t>အာဟာရာ</w:t>
            </w:r>
          </w:p>
        </w:tc>
        <w:tc>
          <w:tcPr>
            <w:tcW w:w="1663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4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။*နဥၥ</w:t>
            </w:r>
          </w:p>
        </w:tc>
        <w:tc>
          <w:tcPr>
            <w:tcW w:w="1257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A53BE4" w:rsidRPr="00D9442E" w:rsidTr="00E536BC">
        <w:tc>
          <w:tcPr>
            <w:tcW w:w="360" w:type="dxa"/>
            <w:vMerge/>
            <w:vAlign w:val="center"/>
          </w:tcPr>
          <w:p w:rsidR="00A53BE4" w:rsidRPr="00DC276B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852" w:type="dxa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769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Cs w:val="24"/>
              </w:rPr>
            </w:pPr>
            <w:r w:rsidRPr="00D9442E">
              <w:rPr>
                <w:rFonts w:ascii="Zawgyi-One" w:hAnsi="Zawgyi-One" w:cs="Zawgyi-One"/>
                <w:szCs w:val="24"/>
              </w:rPr>
              <w:t>ပဋိ</w:t>
            </w:r>
          </w:p>
        </w:tc>
        <w:tc>
          <w:tcPr>
            <w:tcW w:w="2864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ပဋိ- ၀ိဗ်ာ</w:t>
            </w:r>
            <w:r>
              <w:rPr>
                <w:rFonts w:ascii="Zawgyi-One" w:hAnsi="Zawgyi-One" w:cs="Zawgyi-One"/>
                <w:sz w:val="24"/>
                <w:szCs w:val="24"/>
              </w:rPr>
              <w:t>ကတာအာဟာရာ</w:t>
            </w:r>
          </w:p>
        </w:tc>
        <w:tc>
          <w:tcPr>
            <w:tcW w:w="1663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1257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</w:tr>
      <w:tr w:rsidR="00A53BE4" w:rsidRPr="00D9442E" w:rsidTr="00E536BC">
        <w:tc>
          <w:tcPr>
            <w:tcW w:w="360" w:type="dxa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511" w:type="dxa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769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Cs w:val="24"/>
              </w:rPr>
            </w:pPr>
            <w:r>
              <w:rPr>
                <w:rFonts w:ascii="Zawgyi-One" w:hAnsi="Zawgyi-One" w:cs="Zawgyi-One"/>
                <w:szCs w:val="24"/>
              </w:rPr>
              <w:t>ရုပ္</w:t>
            </w:r>
          </w:p>
        </w:tc>
        <w:tc>
          <w:tcPr>
            <w:tcW w:w="2864" w:type="dxa"/>
            <w:vAlign w:val="center"/>
          </w:tcPr>
          <w:p w:rsidR="00A53BE4" w:rsidRPr="00046F32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  <w:r w:rsidRPr="00046F32"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  <w:t>ကဗဠီကာေရာ အာဟာေရာ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A53BE4" w:rsidRPr="00046F32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</w:p>
        </w:tc>
        <w:tc>
          <w:tcPr>
            <w:tcW w:w="2951" w:type="dxa"/>
            <w:gridSpan w:val="2"/>
            <w:vAlign w:val="center"/>
          </w:tcPr>
          <w:p w:rsidR="00A53BE4" w:rsidRPr="00046F32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  <w:r w:rsidRPr="00046F32"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  <w:t>ဣမႆ ကာယႆ</w:t>
            </w:r>
          </w:p>
        </w:tc>
      </w:tr>
    </w:tbl>
    <w:p w:rsidR="00A53BE4" w:rsidRDefault="00A53BE4" w:rsidP="00A53BE4">
      <w:pPr>
        <w:ind w:right="-45"/>
        <w:rPr>
          <w:rFonts w:ascii="Zawgyi-One" w:hAnsi="Zawgyi-One" w:cs="Zawgyi-One"/>
          <w:sz w:val="24"/>
          <w:szCs w:val="24"/>
        </w:rPr>
      </w:pPr>
    </w:p>
    <w:p w:rsidR="00A53BE4" w:rsidRPr="00ED6B99" w:rsidRDefault="00A53BE4" w:rsidP="00A53BE4">
      <w:pPr>
        <w:spacing w:after="0"/>
        <w:ind w:right="-43"/>
        <w:jc w:val="center"/>
        <w:rPr>
          <w:rFonts w:ascii="Zawgyi-One" w:hAnsi="Zawgyi-One" w:cs="Zawgyi-One"/>
          <w:b/>
          <w:sz w:val="28"/>
        </w:rPr>
      </w:pPr>
      <w:r>
        <w:rPr>
          <w:rFonts w:ascii="Zawgyi-One" w:hAnsi="Zawgyi-One" w:cs="Zawgyi-One"/>
          <w:b/>
          <w:sz w:val="28"/>
        </w:rPr>
        <w:t>ဣၿႏၵိယ</w:t>
      </w:r>
      <w:r w:rsidRPr="00ED6B99">
        <w:rPr>
          <w:rFonts w:ascii="Zawgyi-One" w:hAnsi="Zawgyi-One" w:cs="Zawgyi-One"/>
          <w:b/>
          <w:sz w:val="28"/>
        </w:rPr>
        <w:t>ပစၥည္း</w:t>
      </w:r>
    </w:p>
    <w:p w:rsidR="00A53BE4" w:rsidRPr="00D9442E" w:rsidRDefault="00A53BE4" w:rsidP="00A53BE4">
      <w:pPr>
        <w:ind w:right="-45"/>
        <w:rPr>
          <w:rFonts w:ascii="Zawgyi-One" w:hAnsi="Zawgyi-One" w:cs="Zawgyi-One"/>
        </w:rPr>
      </w:pPr>
      <w:r>
        <w:rPr>
          <w:rFonts w:ascii="Zawgyi-One" w:hAnsi="Zawgyi-One" w:cs="Zawgyi-One"/>
        </w:rPr>
        <w:t>သခ်ၤာ -သတၱ (၇ခ်က္)</w:t>
      </w:r>
    </w:p>
    <w:tbl>
      <w:tblPr>
        <w:tblStyle w:val="TableGrid"/>
        <w:tblW w:w="9970" w:type="dxa"/>
        <w:tblLook w:val="04A0"/>
      </w:tblPr>
      <w:tblGrid>
        <w:gridCol w:w="356"/>
        <w:gridCol w:w="840"/>
        <w:gridCol w:w="511"/>
        <w:gridCol w:w="765"/>
        <w:gridCol w:w="2738"/>
        <w:gridCol w:w="1834"/>
        <w:gridCol w:w="1692"/>
        <w:gridCol w:w="1234"/>
      </w:tblGrid>
      <w:tr w:rsidR="00A53BE4" w:rsidRPr="00D9442E" w:rsidTr="00E536BC">
        <w:tc>
          <w:tcPr>
            <w:tcW w:w="356" w:type="dxa"/>
            <w:vMerge w:val="restart"/>
            <w:tcBorders>
              <w:top w:val="nil"/>
              <w:left w:val="nil"/>
            </w:tcBorders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ပဒ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ပဒါ၀သာန</w:t>
            </w:r>
          </w:p>
        </w:tc>
        <w:tc>
          <w:tcPr>
            <w:tcW w:w="2738" w:type="dxa"/>
            <w:vMerge w:val="restart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ပစၥည္း = ကတၱား</w:t>
            </w:r>
          </w:p>
        </w:tc>
        <w:tc>
          <w:tcPr>
            <w:tcW w:w="4760" w:type="dxa"/>
            <w:gridSpan w:val="3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ပစၥယုပၸန္ = သမၸဒါန္</w:t>
            </w:r>
          </w:p>
        </w:tc>
      </w:tr>
      <w:tr w:rsidR="00A53BE4" w:rsidRPr="00D9442E" w:rsidTr="00E536BC">
        <w:tc>
          <w:tcPr>
            <w:tcW w:w="356" w:type="dxa"/>
            <w:vMerge/>
            <w:tcBorders>
              <w:left w:val="nil"/>
            </w:tcBorders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40" w:type="dxa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2738" w:type="dxa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သမၸယုတၱကာနံ ခႏၶာနံ</w:t>
            </w:r>
          </w:p>
        </w:tc>
        <w:tc>
          <w:tcPr>
            <w:tcW w:w="1692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စိတၱသမုဌာနာနံ ရူပါနံ</w:t>
            </w:r>
          </w:p>
        </w:tc>
        <w:tc>
          <w:tcPr>
            <w:tcW w:w="1234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ကဋတၱာ စ ရူပါနံ</w:t>
            </w:r>
          </w:p>
        </w:tc>
      </w:tr>
      <w:tr w:rsidR="00A53BE4" w:rsidRPr="00D9442E" w:rsidTr="00E536BC">
        <w:tc>
          <w:tcPr>
            <w:tcW w:w="356" w:type="dxa"/>
            <w:vAlign w:val="center"/>
          </w:tcPr>
          <w:p w:rsidR="00A53BE4" w:rsidRPr="00DC276B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၁</w:t>
            </w:r>
          </w:p>
        </w:tc>
        <w:tc>
          <w:tcPr>
            <w:tcW w:w="840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1276" w:type="dxa"/>
            <w:gridSpan w:val="2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2738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 xml:space="preserve">ကုသလာ </w:t>
            </w:r>
            <w:r>
              <w:rPr>
                <w:rFonts w:ascii="Zawgyi-One" w:hAnsi="Zawgyi-One" w:cs="Zawgyi-One"/>
                <w:sz w:val="24"/>
                <w:szCs w:val="24"/>
              </w:rPr>
              <w:t>ဣၿႏၵိယာ</w:t>
            </w:r>
          </w:p>
        </w:tc>
        <w:tc>
          <w:tcPr>
            <w:tcW w:w="1834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2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A53BE4" w:rsidRPr="00D9442E" w:rsidTr="00E536BC">
        <w:tc>
          <w:tcPr>
            <w:tcW w:w="356" w:type="dxa"/>
            <w:vAlign w:val="center"/>
          </w:tcPr>
          <w:p w:rsidR="00A53BE4" w:rsidRPr="00DC276B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၂</w:t>
            </w:r>
          </w:p>
        </w:tc>
        <w:tc>
          <w:tcPr>
            <w:tcW w:w="840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1276" w:type="dxa"/>
            <w:gridSpan w:val="2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ဗ်ာ</w:t>
            </w:r>
          </w:p>
        </w:tc>
        <w:tc>
          <w:tcPr>
            <w:tcW w:w="2738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834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1692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234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A53BE4" w:rsidRPr="00D9442E" w:rsidTr="00E536BC">
        <w:tc>
          <w:tcPr>
            <w:tcW w:w="356" w:type="dxa"/>
            <w:vAlign w:val="center"/>
          </w:tcPr>
          <w:p w:rsidR="00A53BE4" w:rsidRPr="00DC276B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၃</w:t>
            </w:r>
          </w:p>
        </w:tc>
        <w:tc>
          <w:tcPr>
            <w:tcW w:w="840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1276" w:type="dxa"/>
            <w:gridSpan w:val="2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ကုဗ်ာ</w:t>
            </w:r>
          </w:p>
        </w:tc>
        <w:tc>
          <w:tcPr>
            <w:tcW w:w="2738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834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2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 *နဥၥ</w:t>
            </w:r>
          </w:p>
        </w:tc>
        <w:tc>
          <w:tcPr>
            <w:tcW w:w="1234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A53BE4" w:rsidRPr="00D9442E" w:rsidTr="00E536BC">
        <w:tc>
          <w:tcPr>
            <w:tcW w:w="356" w:type="dxa"/>
            <w:vAlign w:val="center"/>
          </w:tcPr>
          <w:p w:rsidR="00A53BE4" w:rsidRPr="00DC276B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၄</w:t>
            </w:r>
          </w:p>
        </w:tc>
        <w:tc>
          <w:tcPr>
            <w:tcW w:w="840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အကု</w:t>
            </w:r>
          </w:p>
        </w:tc>
        <w:tc>
          <w:tcPr>
            <w:tcW w:w="1276" w:type="dxa"/>
            <w:gridSpan w:val="2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အကု</w:t>
            </w:r>
          </w:p>
        </w:tc>
        <w:tc>
          <w:tcPr>
            <w:tcW w:w="2738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>
              <w:rPr>
                <w:rFonts w:ascii="Zawgyi-One" w:hAnsi="Zawgyi-One" w:cs="Zawgyi-One"/>
                <w:sz w:val="24"/>
                <w:szCs w:val="24"/>
              </w:rPr>
              <w:t>အ</w:t>
            </w:r>
            <w:r w:rsidRPr="00D9442E">
              <w:rPr>
                <w:rFonts w:ascii="Zawgyi-One" w:hAnsi="Zawgyi-One" w:cs="Zawgyi-One"/>
                <w:sz w:val="24"/>
                <w:szCs w:val="24"/>
              </w:rPr>
              <w:t xml:space="preserve">ကုသလာ </w:t>
            </w:r>
            <w:r>
              <w:rPr>
                <w:rFonts w:ascii="Zawgyi-One" w:hAnsi="Zawgyi-One" w:cs="Zawgyi-One"/>
                <w:sz w:val="24"/>
                <w:szCs w:val="24"/>
              </w:rPr>
              <w:t>ဣၿႏၵိယာ</w:t>
            </w:r>
          </w:p>
        </w:tc>
        <w:tc>
          <w:tcPr>
            <w:tcW w:w="1834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2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A53BE4" w:rsidRPr="00D9442E" w:rsidTr="00E536BC">
        <w:tc>
          <w:tcPr>
            <w:tcW w:w="356" w:type="dxa"/>
            <w:vAlign w:val="center"/>
          </w:tcPr>
          <w:p w:rsidR="00A53BE4" w:rsidRPr="00DC276B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၅</w:t>
            </w:r>
          </w:p>
        </w:tc>
        <w:tc>
          <w:tcPr>
            <w:tcW w:w="840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အကု</w:t>
            </w:r>
          </w:p>
        </w:tc>
        <w:tc>
          <w:tcPr>
            <w:tcW w:w="1276" w:type="dxa"/>
            <w:gridSpan w:val="2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ဗ်ာ</w:t>
            </w:r>
          </w:p>
        </w:tc>
        <w:tc>
          <w:tcPr>
            <w:tcW w:w="2738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834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1692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234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A53BE4" w:rsidRPr="00D9442E" w:rsidTr="00E536BC">
        <w:tc>
          <w:tcPr>
            <w:tcW w:w="356" w:type="dxa"/>
            <w:vAlign w:val="center"/>
          </w:tcPr>
          <w:p w:rsidR="00A53BE4" w:rsidRPr="00DC276B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၆</w:t>
            </w:r>
          </w:p>
        </w:tc>
        <w:tc>
          <w:tcPr>
            <w:tcW w:w="840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အကု</w:t>
            </w:r>
          </w:p>
        </w:tc>
        <w:tc>
          <w:tcPr>
            <w:tcW w:w="1276" w:type="dxa"/>
            <w:gridSpan w:val="2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အကုဗ်ာ</w:t>
            </w:r>
          </w:p>
        </w:tc>
        <w:tc>
          <w:tcPr>
            <w:tcW w:w="2738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834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2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။*နဥၥ</w:t>
            </w:r>
          </w:p>
        </w:tc>
        <w:tc>
          <w:tcPr>
            <w:tcW w:w="1234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A53BE4" w:rsidRPr="00D9442E" w:rsidTr="00E536BC">
        <w:tc>
          <w:tcPr>
            <w:tcW w:w="356" w:type="dxa"/>
            <w:vMerge w:val="restart"/>
            <w:vAlign w:val="center"/>
          </w:tcPr>
          <w:p w:rsidR="00A53BE4" w:rsidRPr="00DC276B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၇</w:t>
            </w:r>
          </w:p>
        </w:tc>
        <w:tc>
          <w:tcPr>
            <w:tcW w:w="840" w:type="dxa"/>
            <w:vMerge w:val="restart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ဗ်ာ</w:t>
            </w:r>
          </w:p>
        </w:tc>
        <w:tc>
          <w:tcPr>
            <w:tcW w:w="511" w:type="dxa"/>
            <w:vMerge w:val="restart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ဗ်ာ</w:t>
            </w:r>
          </w:p>
        </w:tc>
        <w:tc>
          <w:tcPr>
            <w:tcW w:w="765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Cs w:val="24"/>
              </w:rPr>
            </w:pPr>
            <w:r w:rsidRPr="00D9442E">
              <w:rPr>
                <w:rFonts w:ascii="Zawgyi-One" w:hAnsi="Zawgyi-One" w:cs="Zawgyi-One"/>
                <w:szCs w:val="24"/>
              </w:rPr>
              <w:t>ပ၀တၱိ</w:t>
            </w:r>
          </w:p>
        </w:tc>
        <w:tc>
          <w:tcPr>
            <w:tcW w:w="2738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 xml:space="preserve">၀ိ-ဗ်ာကတာ ႀကိ-ဗ်ာကတာ </w:t>
            </w:r>
            <w:r>
              <w:rPr>
                <w:rFonts w:ascii="Zawgyi-One" w:hAnsi="Zawgyi-One" w:cs="Zawgyi-One"/>
                <w:sz w:val="24"/>
                <w:szCs w:val="24"/>
              </w:rPr>
              <w:t>ဣၿႏၵိယာ</w:t>
            </w:r>
          </w:p>
        </w:tc>
        <w:tc>
          <w:tcPr>
            <w:tcW w:w="1834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2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။*နဥၥ</w:t>
            </w:r>
          </w:p>
        </w:tc>
        <w:tc>
          <w:tcPr>
            <w:tcW w:w="1234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A53BE4" w:rsidRPr="00D9442E" w:rsidTr="00E536BC">
        <w:tc>
          <w:tcPr>
            <w:tcW w:w="356" w:type="dxa"/>
            <w:vMerge/>
            <w:vAlign w:val="center"/>
          </w:tcPr>
          <w:p w:rsidR="00A53BE4" w:rsidRPr="00DC276B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840" w:type="dxa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511" w:type="dxa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Cs w:val="24"/>
              </w:rPr>
            </w:pPr>
            <w:r w:rsidRPr="00D9442E">
              <w:rPr>
                <w:rFonts w:ascii="Zawgyi-One" w:hAnsi="Zawgyi-One" w:cs="Zawgyi-One"/>
                <w:szCs w:val="24"/>
              </w:rPr>
              <w:t>ပဋိ</w:t>
            </w:r>
          </w:p>
        </w:tc>
        <w:tc>
          <w:tcPr>
            <w:tcW w:w="2738" w:type="dxa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ပဋိ- ၀ိဗ်ာ</w:t>
            </w:r>
            <w:r>
              <w:rPr>
                <w:rFonts w:ascii="Zawgyi-One" w:hAnsi="Zawgyi-One" w:cs="Zawgyi-One"/>
                <w:sz w:val="24"/>
                <w:szCs w:val="24"/>
              </w:rPr>
              <w:t>ကတာဣၿႏၵိယာ</w:t>
            </w:r>
          </w:p>
        </w:tc>
        <w:tc>
          <w:tcPr>
            <w:tcW w:w="1834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1234" w:type="dxa"/>
            <w:shd w:val="clear" w:color="auto" w:fill="FFFF99"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</w:tr>
      <w:tr w:rsidR="00A53BE4" w:rsidRPr="00D9442E" w:rsidTr="00E536BC">
        <w:tc>
          <w:tcPr>
            <w:tcW w:w="356" w:type="dxa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840" w:type="dxa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511" w:type="dxa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765" w:type="dxa"/>
            <w:vMerge w:val="restart"/>
            <w:textDirection w:val="btLr"/>
            <w:vAlign w:val="center"/>
          </w:tcPr>
          <w:p w:rsidR="00A53BE4" w:rsidRPr="00D9442E" w:rsidRDefault="00A53BE4" w:rsidP="00E536BC">
            <w:pPr>
              <w:ind w:left="113" w:right="-45"/>
              <w:jc w:val="center"/>
              <w:rPr>
                <w:rFonts w:ascii="Zawgyi-One" w:hAnsi="Zawgyi-One" w:cs="Zawgyi-One"/>
                <w:szCs w:val="24"/>
              </w:rPr>
            </w:pPr>
            <w:r>
              <w:rPr>
                <w:rFonts w:ascii="Zawgyi-One" w:hAnsi="Zawgyi-One" w:cs="Zawgyi-One"/>
                <w:szCs w:val="24"/>
              </w:rPr>
              <w:t>၀တ္ပုတိန္</w:t>
            </w:r>
          </w:p>
        </w:tc>
        <w:tc>
          <w:tcPr>
            <w:tcW w:w="2738" w:type="dxa"/>
            <w:vAlign w:val="center"/>
          </w:tcPr>
          <w:p w:rsidR="00A53BE4" w:rsidRPr="00046F32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  <w:r w:rsidRPr="00046F32"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  <w:t>စကၡဳၿႏၵိယံ</w:t>
            </w:r>
          </w:p>
        </w:tc>
        <w:tc>
          <w:tcPr>
            <w:tcW w:w="4760" w:type="dxa"/>
            <w:gridSpan w:val="3"/>
            <w:shd w:val="clear" w:color="auto" w:fill="auto"/>
            <w:vAlign w:val="center"/>
          </w:tcPr>
          <w:p w:rsidR="00A53BE4" w:rsidRPr="00046F32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  <w:r w:rsidRPr="00046F32"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  <w:t>စကၡဳ၀ိညာဏႆ</w:t>
            </w:r>
          </w:p>
        </w:tc>
      </w:tr>
      <w:tr w:rsidR="00A53BE4" w:rsidRPr="00D9442E" w:rsidTr="00E536BC">
        <w:tc>
          <w:tcPr>
            <w:tcW w:w="356" w:type="dxa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840" w:type="dxa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511" w:type="dxa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765" w:type="dxa"/>
            <w:vMerge/>
            <w:vAlign w:val="center"/>
          </w:tcPr>
          <w:p w:rsidR="00A53BE4" w:rsidRDefault="00A53BE4" w:rsidP="00E536BC">
            <w:pPr>
              <w:ind w:right="-45"/>
              <w:jc w:val="center"/>
              <w:rPr>
                <w:rFonts w:ascii="Zawgyi-One" w:hAnsi="Zawgyi-One" w:cs="Zawgyi-One"/>
                <w:szCs w:val="24"/>
              </w:rPr>
            </w:pPr>
          </w:p>
        </w:tc>
        <w:tc>
          <w:tcPr>
            <w:tcW w:w="2738" w:type="dxa"/>
            <w:vAlign w:val="center"/>
          </w:tcPr>
          <w:p w:rsidR="00A53BE4" w:rsidRPr="00046F32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  <w:r w:rsidRPr="00046F32"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  <w:t>ေသာတိန္/ ဃာနိန္/ ဇိ၀ိွန္/ ကာယိန္</w:t>
            </w:r>
          </w:p>
        </w:tc>
        <w:tc>
          <w:tcPr>
            <w:tcW w:w="4760" w:type="dxa"/>
            <w:gridSpan w:val="3"/>
            <w:shd w:val="clear" w:color="auto" w:fill="auto"/>
            <w:vAlign w:val="center"/>
          </w:tcPr>
          <w:p w:rsidR="00A53BE4" w:rsidRPr="00046F32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  <w:r w:rsidRPr="00046F32"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  <w:t>ေသာတ/ ဃာန/ ဇိ၀ွာ/ ကာယ ၀ိညာဏႆ</w:t>
            </w:r>
          </w:p>
        </w:tc>
      </w:tr>
      <w:tr w:rsidR="00A53BE4" w:rsidRPr="00D9442E" w:rsidTr="00E536BC">
        <w:tc>
          <w:tcPr>
            <w:tcW w:w="356" w:type="dxa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840" w:type="dxa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511" w:type="dxa"/>
            <w:vMerge/>
            <w:vAlign w:val="center"/>
          </w:tcPr>
          <w:p w:rsidR="00A53BE4" w:rsidRPr="00D9442E" w:rsidRDefault="00A53BE4" w:rsidP="00E536BC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A53BE4" w:rsidRDefault="00A53BE4" w:rsidP="00E536BC">
            <w:pPr>
              <w:ind w:right="-45"/>
              <w:jc w:val="center"/>
              <w:rPr>
                <w:rFonts w:ascii="Zawgyi-One" w:hAnsi="Zawgyi-One" w:cs="Zawgyi-One"/>
                <w:szCs w:val="24"/>
              </w:rPr>
            </w:pPr>
            <w:r>
              <w:rPr>
                <w:rFonts w:ascii="Zawgyi-One" w:hAnsi="Zawgyi-One" w:cs="Zawgyi-One"/>
                <w:szCs w:val="24"/>
              </w:rPr>
              <w:t>ရုပ္</w:t>
            </w:r>
          </w:p>
        </w:tc>
        <w:tc>
          <w:tcPr>
            <w:tcW w:w="2738" w:type="dxa"/>
            <w:vAlign w:val="center"/>
          </w:tcPr>
          <w:p w:rsidR="00A53BE4" w:rsidRPr="00046F32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  <w:r w:rsidRPr="00046F32"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  <w:t>ရူပဇီ၀ိၿႏၵိယံ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A53BE4" w:rsidRPr="00046F32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</w:p>
        </w:tc>
        <w:tc>
          <w:tcPr>
            <w:tcW w:w="2926" w:type="dxa"/>
            <w:gridSpan w:val="2"/>
            <w:vAlign w:val="center"/>
          </w:tcPr>
          <w:p w:rsidR="00A53BE4" w:rsidRPr="00046F32" w:rsidRDefault="00A53BE4" w:rsidP="00E536BC">
            <w:pPr>
              <w:ind w:right="-45"/>
              <w:jc w:val="center"/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</w:pPr>
            <w:r w:rsidRPr="00046F32">
              <w:rPr>
                <w:rFonts w:ascii="Zawgyi-One" w:hAnsi="Zawgyi-One" w:cs="Zawgyi-One"/>
                <w:b/>
                <w:color w:val="C00000"/>
                <w:sz w:val="24"/>
                <w:szCs w:val="24"/>
              </w:rPr>
              <w:t>ကဋတၱာ ရူပါနံ</w:t>
            </w:r>
          </w:p>
        </w:tc>
      </w:tr>
    </w:tbl>
    <w:p w:rsidR="00A53BE4" w:rsidRDefault="00A53BE4" w:rsidP="00E05F98">
      <w:pPr>
        <w:ind w:right="-45"/>
        <w:jc w:val="center"/>
        <w:rPr>
          <w:rFonts w:ascii="Zawgyi-One" w:hAnsi="Zawgyi-One" w:cs="Zawgyi-One"/>
          <w:b/>
          <w:sz w:val="28"/>
        </w:rPr>
        <w:sectPr w:rsidR="00A53BE4" w:rsidSect="00E05F98">
          <w:pgSz w:w="11907" w:h="16839" w:code="9"/>
          <w:pgMar w:top="1152" w:right="1152" w:bottom="1152" w:left="1440" w:header="720" w:footer="720" w:gutter="0"/>
          <w:cols w:space="720"/>
          <w:docGrid w:linePitch="360"/>
        </w:sectPr>
      </w:pPr>
    </w:p>
    <w:p w:rsidR="00E05F98" w:rsidRPr="00ED6B99" w:rsidRDefault="00E05F98" w:rsidP="00E05F98">
      <w:pPr>
        <w:ind w:right="-45"/>
        <w:jc w:val="center"/>
        <w:rPr>
          <w:rFonts w:ascii="Zawgyi-One" w:hAnsi="Zawgyi-One" w:cs="Zawgyi-One"/>
          <w:b/>
          <w:sz w:val="28"/>
        </w:rPr>
      </w:pPr>
      <w:r>
        <w:rPr>
          <w:rFonts w:ascii="Zawgyi-One" w:hAnsi="Zawgyi-One" w:cs="Zawgyi-One"/>
          <w:b/>
          <w:sz w:val="28"/>
        </w:rPr>
        <w:lastRenderedPageBreak/>
        <w:t>စ်ာနပစၥည္း</w:t>
      </w:r>
    </w:p>
    <w:p w:rsidR="00E05F98" w:rsidRPr="00D9442E" w:rsidRDefault="00E05F98" w:rsidP="00E05F98">
      <w:pPr>
        <w:ind w:right="-45"/>
        <w:rPr>
          <w:rFonts w:ascii="Zawgyi-One" w:hAnsi="Zawgyi-One" w:cs="Zawgyi-One"/>
        </w:rPr>
      </w:pPr>
      <w:r>
        <w:rPr>
          <w:rFonts w:ascii="Zawgyi-One" w:hAnsi="Zawgyi-One" w:cs="Zawgyi-One"/>
        </w:rPr>
        <w:t>သခ်ၤာ -သတၱ (၇ခ်က္)</w:t>
      </w:r>
    </w:p>
    <w:tbl>
      <w:tblPr>
        <w:tblStyle w:val="TableGrid"/>
        <w:tblW w:w="9970" w:type="dxa"/>
        <w:tblLook w:val="04A0"/>
      </w:tblPr>
      <w:tblGrid>
        <w:gridCol w:w="360"/>
        <w:gridCol w:w="852"/>
        <w:gridCol w:w="511"/>
        <w:gridCol w:w="769"/>
        <w:gridCol w:w="2864"/>
        <w:gridCol w:w="1663"/>
        <w:gridCol w:w="1694"/>
        <w:gridCol w:w="1257"/>
      </w:tblGrid>
      <w:tr w:rsidR="00E05F98" w:rsidRPr="00D9442E" w:rsidTr="00E05F98">
        <w:tc>
          <w:tcPr>
            <w:tcW w:w="360" w:type="dxa"/>
            <w:vMerge w:val="restart"/>
            <w:tcBorders>
              <w:top w:val="nil"/>
              <w:left w:val="nil"/>
            </w:tcBorders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ပဒ</w:t>
            </w:r>
          </w:p>
        </w:tc>
        <w:tc>
          <w:tcPr>
            <w:tcW w:w="1280" w:type="dxa"/>
            <w:gridSpan w:val="2"/>
            <w:vMerge w:val="restart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ပဒါ၀သာန</w:t>
            </w:r>
          </w:p>
        </w:tc>
        <w:tc>
          <w:tcPr>
            <w:tcW w:w="2864" w:type="dxa"/>
            <w:vMerge w:val="restart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ပစၥည္း = ကတၱား</w:t>
            </w:r>
          </w:p>
        </w:tc>
        <w:tc>
          <w:tcPr>
            <w:tcW w:w="4614" w:type="dxa"/>
            <w:gridSpan w:val="3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ပစၥယုပၸန္ = သမၸဒါန္</w:t>
            </w:r>
          </w:p>
        </w:tc>
      </w:tr>
      <w:tr w:rsidR="00E05F98" w:rsidRPr="00D9442E" w:rsidTr="00E05F98">
        <w:tc>
          <w:tcPr>
            <w:tcW w:w="360" w:type="dxa"/>
            <w:vMerge/>
            <w:tcBorders>
              <w:left w:val="nil"/>
            </w:tcBorders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2864" w:type="dxa"/>
            <w:vMerge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သမၸယုတၱကာနံ ခႏၶာနံ</w:t>
            </w:r>
          </w:p>
        </w:tc>
        <w:tc>
          <w:tcPr>
            <w:tcW w:w="169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စိတၱသမုဌာနာနံ ရူပါနံ</w:t>
            </w:r>
          </w:p>
        </w:tc>
        <w:tc>
          <w:tcPr>
            <w:tcW w:w="1257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ကဋတၱာ စ ရူပါနံ</w:t>
            </w:r>
          </w:p>
        </w:tc>
      </w:tr>
      <w:tr w:rsidR="00E05F98" w:rsidRPr="00D9442E" w:rsidTr="00E05F98">
        <w:tc>
          <w:tcPr>
            <w:tcW w:w="360" w:type="dxa"/>
            <w:vAlign w:val="center"/>
          </w:tcPr>
          <w:p w:rsidR="00E05F98" w:rsidRPr="00DC276B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၁</w:t>
            </w:r>
          </w:p>
        </w:tc>
        <w:tc>
          <w:tcPr>
            <w:tcW w:w="852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1280" w:type="dxa"/>
            <w:gridSpan w:val="2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286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ကုသလာ</w:t>
            </w:r>
            <w:r>
              <w:rPr>
                <w:rFonts w:ascii="Zawgyi-One" w:hAnsi="Zawgyi-One" w:cs="Zawgyi-One"/>
                <w:sz w:val="24"/>
                <w:szCs w:val="24"/>
              </w:rPr>
              <w:t>နိစ်ာနဂၤါနိ</w:t>
            </w:r>
          </w:p>
        </w:tc>
        <w:tc>
          <w:tcPr>
            <w:tcW w:w="1663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E05F98" w:rsidRPr="00D9442E" w:rsidTr="00E05F98">
        <w:tc>
          <w:tcPr>
            <w:tcW w:w="360" w:type="dxa"/>
            <w:vAlign w:val="center"/>
          </w:tcPr>
          <w:p w:rsidR="00E05F98" w:rsidRPr="00DC276B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၂</w:t>
            </w:r>
          </w:p>
        </w:tc>
        <w:tc>
          <w:tcPr>
            <w:tcW w:w="852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1280" w:type="dxa"/>
            <w:gridSpan w:val="2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ဗ်ာ</w:t>
            </w:r>
          </w:p>
        </w:tc>
        <w:tc>
          <w:tcPr>
            <w:tcW w:w="286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63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1694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257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E05F98" w:rsidRPr="00D9442E" w:rsidTr="00E05F98">
        <w:tc>
          <w:tcPr>
            <w:tcW w:w="360" w:type="dxa"/>
            <w:vAlign w:val="center"/>
          </w:tcPr>
          <w:p w:rsidR="00E05F98" w:rsidRPr="00DC276B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၃</w:t>
            </w:r>
          </w:p>
        </w:tc>
        <w:tc>
          <w:tcPr>
            <w:tcW w:w="852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1280" w:type="dxa"/>
            <w:gridSpan w:val="2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ကုဗ်ာ</w:t>
            </w:r>
          </w:p>
        </w:tc>
        <w:tc>
          <w:tcPr>
            <w:tcW w:w="286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63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4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 *နဥၥ</w:t>
            </w:r>
          </w:p>
        </w:tc>
        <w:tc>
          <w:tcPr>
            <w:tcW w:w="1257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E05F98" w:rsidRPr="00D9442E" w:rsidTr="00E05F98">
        <w:tc>
          <w:tcPr>
            <w:tcW w:w="360" w:type="dxa"/>
            <w:vAlign w:val="center"/>
          </w:tcPr>
          <w:p w:rsidR="00E05F98" w:rsidRPr="00DC276B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၄</w:t>
            </w:r>
          </w:p>
        </w:tc>
        <w:tc>
          <w:tcPr>
            <w:tcW w:w="852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အကု</w:t>
            </w:r>
          </w:p>
        </w:tc>
        <w:tc>
          <w:tcPr>
            <w:tcW w:w="1280" w:type="dxa"/>
            <w:gridSpan w:val="2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အကု</w:t>
            </w:r>
          </w:p>
        </w:tc>
        <w:tc>
          <w:tcPr>
            <w:tcW w:w="286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>
              <w:rPr>
                <w:rFonts w:ascii="Zawgyi-One" w:hAnsi="Zawgyi-One" w:cs="Zawgyi-One"/>
                <w:sz w:val="24"/>
                <w:szCs w:val="24"/>
              </w:rPr>
              <w:t>အ</w:t>
            </w:r>
            <w:r w:rsidRPr="00D9442E">
              <w:rPr>
                <w:rFonts w:ascii="Zawgyi-One" w:hAnsi="Zawgyi-One" w:cs="Zawgyi-One"/>
                <w:sz w:val="24"/>
                <w:szCs w:val="24"/>
              </w:rPr>
              <w:t>ကုသလာ</w:t>
            </w:r>
            <w:r>
              <w:rPr>
                <w:rFonts w:ascii="Zawgyi-One" w:hAnsi="Zawgyi-One" w:cs="Zawgyi-One"/>
                <w:sz w:val="24"/>
                <w:szCs w:val="24"/>
              </w:rPr>
              <w:t>နိစ်ာနဂၤါနိ</w:t>
            </w:r>
          </w:p>
        </w:tc>
        <w:tc>
          <w:tcPr>
            <w:tcW w:w="1663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E05F98" w:rsidRPr="00D9442E" w:rsidTr="00E05F98">
        <w:tc>
          <w:tcPr>
            <w:tcW w:w="360" w:type="dxa"/>
            <w:vAlign w:val="center"/>
          </w:tcPr>
          <w:p w:rsidR="00E05F98" w:rsidRPr="00DC276B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၅</w:t>
            </w:r>
          </w:p>
        </w:tc>
        <w:tc>
          <w:tcPr>
            <w:tcW w:w="852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အကု</w:t>
            </w:r>
          </w:p>
        </w:tc>
        <w:tc>
          <w:tcPr>
            <w:tcW w:w="1280" w:type="dxa"/>
            <w:gridSpan w:val="2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ဗ်ာ</w:t>
            </w:r>
          </w:p>
        </w:tc>
        <w:tc>
          <w:tcPr>
            <w:tcW w:w="286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63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1694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257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E05F98" w:rsidRPr="00D9442E" w:rsidTr="00E05F98">
        <w:tc>
          <w:tcPr>
            <w:tcW w:w="360" w:type="dxa"/>
            <w:vAlign w:val="center"/>
          </w:tcPr>
          <w:p w:rsidR="00E05F98" w:rsidRPr="00DC276B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၆</w:t>
            </w:r>
          </w:p>
        </w:tc>
        <w:tc>
          <w:tcPr>
            <w:tcW w:w="852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အကု</w:t>
            </w:r>
          </w:p>
        </w:tc>
        <w:tc>
          <w:tcPr>
            <w:tcW w:w="1280" w:type="dxa"/>
            <w:gridSpan w:val="2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အကုဗ်ာ</w:t>
            </w:r>
          </w:p>
        </w:tc>
        <w:tc>
          <w:tcPr>
            <w:tcW w:w="286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63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4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။*နဥၥ</w:t>
            </w:r>
          </w:p>
        </w:tc>
        <w:tc>
          <w:tcPr>
            <w:tcW w:w="1257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E05F98" w:rsidRPr="00D9442E" w:rsidTr="00E05F98">
        <w:tc>
          <w:tcPr>
            <w:tcW w:w="360" w:type="dxa"/>
            <w:vMerge w:val="restart"/>
            <w:vAlign w:val="center"/>
          </w:tcPr>
          <w:p w:rsidR="00E05F98" w:rsidRPr="00DC276B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၇</w:t>
            </w:r>
          </w:p>
        </w:tc>
        <w:tc>
          <w:tcPr>
            <w:tcW w:w="852" w:type="dxa"/>
            <w:vMerge w:val="restart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ဗ်ာ</w:t>
            </w:r>
          </w:p>
        </w:tc>
        <w:tc>
          <w:tcPr>
            <w:tcW w:w="511" w:type="dxa"/>
            <w:vMerge w:val="restart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ဗ်ာ</w:t>
            </w:r>
          </w:p>
        </w:tc>
        <w:tc>
          <w:tcPr>
            <w:tcW w:w="769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Cs w:val="24"/>
              </w:rPr>
            </w:pPr>
            <w:r w:rsidRPr="00D9442E">
              <w:rPr>
                <w:rFonts w:ascii="Zawgyi-One" w:hAnsi="Zawgyi-One" w:cs="Zawgyi-One"/>
                <w:szCs w:val="24"/>
              </w:rPr>
              <w:t>ပ၀တၱိ</w:t>
            </w:r>
          </w:p>
        </w:tc>
        <w:tc>
          <w:tcPr>
            <w:tcW w:w="286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၀ိ-ဗ်ာကတာ</w:t>
            </w:r>
            <w:r>
              <w:rPr>
                <w:rFonts w:ascii="Zawgyi-One" w:hAnsi="Zawgyi-One" w:cs="Zawgyi-One"/>
                <w:sz w:val="24"/>
                <w:szCs w:val="24"/>
              </w:rPr>
              <w:t>နိ</w:t>
            </w:r>
            <w:r w:rsidRPr="00D9442E">
              <w:rPr>
                <w:rFonts w:ascii="Zawgyi-One" w:hAnsi="Zawgyi-One" w:cs="Zawgyi-One"/>
                <w:sz w:val="24"/>
                <w:szCs w:val="24"/>
              </w:rPr>
              <w:t xml:space="preserve"> ႀကိ-ဗ်ာကတာ</w:t>
            </w:r>
            <w:r>
              <w:rPr>
                <w:rFonts w:ascii="Zawgyi-One" w:hAnsi="Zawgyi-One" w:cs="Zawgyi-One"/>
                <w:sz w:val="24"/>
                <w:szCs w:val="24"/>
              </w:rPr>
              <w:t>နိစ်ာနဂၤါနိ</w:t>
            </w:r>
          </w:p>
        </w:tc>
        <w:tc>
          <w:tcPr>
            <w:tcW w:w="1663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4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။*နဥၥ</w:t>
            </w:r>
          </w:p>
        </w:tc>
        <w:tc>
          <w:tcPr>
            <w:tcW w:w="1257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E05F98" w:rsidRPr="00D9442E" w:rsidTr="00E05F98">
        <w:tc>
          <w:tcPr>
            <w:tcW w:w="360" w:type="dxa"/>
            <w:vMerge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511" w:type="dxa"/>
            <w:vMerge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769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Cs w:val="24"/>
              </w:rPr>
            </w:pPr>
            <w:r w:rsidRPr="00D9442E">
              <w:rPr>
                <w:rFonts w:ascii="Zawgyi-One" w:hAnsi="Zawgyi-One" w:cs="Zawgyi-One"/>
                <w:szCs w:val="24"/>
              </w:rPr>
              <w:t>ပဋိ</w:t>
            </w:r>
          </w:p>
        </w:tc>
        <w:tc>
          <w:tcPr>
            <w:tcW w:w="286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ပဋိ- ၀ိဗ်ာ</w:t>
            </w:r>
            <w:r>
              <w:rPr>
                <w:rFonts w:ascii="Zawgyi-One" w:hAnsi="Zawgyi-One" w:cs="Zawgyi-One"/>
                <w:sz w:val="24"/>
                <w:szCs w:val="24"/>
              </w:rPr>
              <w:t>နိစ်ာနဂၤါနိ</w:t>
            </w:r>
          </w:p>
        </w:tc>
        <w:tc>
          <w:tcPr>
            <w:tcW w:w="1663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1257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</w:tr>
    </w:tbl>
    <w:p w:rsidR="00E05F98" w:rsidRDefault="00E05F98" w:rsidP="00E05F98">
      <w:pPr>
        <w:spacing w:before="120" w:after="120"/>
        <w:ind w:right="-45"/>
        <w:rPr>
          <w:rFonts w:ascii="Zawgyi-One" w:hAnsi="Zawgyi-One" w:cs="Zawgyi-One"/>
          <w:sz w:val="24"/>
          <w:szCs w:val="24"/>
        </w:rPr>
      </w:pPr>
    </w:p>
    <w:p w:rsidR="00E05F98" w:rsidRPr="00ED6B99" w:rsidRDefault="00E05F98" w:rsidP="00E05F98">
      <w:pPr>
        <w:ind w:right="-45"/>
        <w:jc w:val="center"/>
        <w:rPr>
          <w:rFonts w:ascii="Zawgyi-One" w:hAnsi="Zawgyi-One" w:cs="Zawgyi-One"/>
          <w:b/>
          <w:sz w:val="28"/>
        </w:rPr>
      </w:pPr>
      <w:r>
        <w:rPr>
          <w:rFonts w:ascii="Zawgyi-One" w:hAnsi="Zawgyi-One" w:cs="Zawgyi-One"/>
          <w:b/>
          <w:sz w:val="28"/>
        </w:rPr>
        <w:t>မဂၢ</w:t>
      </w:r>
      <w:r w:rsidRPr="00ED6B99">
        <w:rPr>
          <w:rFonts w:ascii="Zawgyi-One" w:hAnsi="Zawgyi-One" w:cs="Zawgyi-One"/>
          <w:b/>
          <w:sz w:val="28"/>
        </w:rPr>
        <w:t>ပစၥည္း</w:t>
      </w:r>
    </w:p>
    <w:p w:rsidR="00E05F98" w:rsidRPr="00D9442E" w:rsidRDefault="00E05F98" w:rsidP="00E05F98">
      <w:pPr>
        <w:ind w:right="-45"/>
        <w:rPr>
          <w:rFonts w:ascii="Zawgyi-One" w:hAnsi="Zawgyi-One" w:cs="Zawgyi-One"/>
        </w:rPr>
      </w:pPr>
      <w:r>
        <w:rPr>
          <w:rFonts w:ascii="Zawgyi-One" w:hAnsi="Zawgyi-One" w:cs="Zawgyi-One"/>
        </w:rPr>
        <w:t>သခ်ၤာ -သတၱ (၇ခ်က္)</w:t>
      </w:r>
    </w:p>
    <w:tbl>
      <w:tblPr>
        <w:tblStyle w:val="TableGrid"/>
        <w:tblW w:w="9970" w:type="dxa"/>
        <w:tblLook w:val="04A0"/>
      </w:tblPr>
      <w:tblGrid>
        <w:gridCol w:w="360"/>
        <w:gridCol w:w="852"/>
        <w:gridCol w:w="511"/>
        <w:gridCol w:w="769"/>
        <w:gridCol w:w="2864"/>
        <w:gridCol w:w="1663"/>
        <w:gridCol w:w="1694"/>
        <w:gridCol w:w="1257"/>
      </w:tblGrid>
      <w:tr w:rsidR="00E05F98" w:rsidRPr="00D9442E" w:rsidTr="00E05F98">
        <w:tc>
          <w:tcPr>
            <w:tcW w:w="360" w:type="dxa"/>
            <w:vMerge w:val="restart"/>
            <w:tcBorders>
              <w:top w:val="nil"/>
              <w:left w:val="nil"/>
            </w:tcBorders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ပဒ</w:t>
            </w:r>
          </w:p>
        </w:tc>
        <w:tc>
          <w:tcPr>
            <w:tcW w:w="1280" w:type="dxa"/>
            <w:gridSpan w:val="2"/>
            <w:vMerge w:val="restart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ပဒါ၀သာန</w:t>
            </w:r>
          </w:p>
        </w:tc>
        <w:tc>
          <w:tcPr>
            <w:tcW w:w="2864" w:type="dxa"/>
            <w:vMerge w:val="restart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ပစၥည္း = ကတၱား</w:t>
            </w:r>
          </w:p>
        </w:tc>
        <w:tc>
          <w:tcPr>
            <w:tcW w:w="4614" w:type="dxa"/>
            <w:gridSpan w:val="3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ပစၥယုပၸန္ = သမၸဒါန္</w:t>
            </w:r>
          </w:p>
        </w:tc>
      </w:tr>
      <w:tr w:rsidR="00E05F98" w:rsidRPr="00D9442E" w:rsidTr="00E05F98">
        <w:tc>
          <w:tcPr>
            <w:tcW w:w="360" w:type="dxa"/>
            <w:vMerge/>
            <w:tcBorders>
              <w:left w:val="nil"/>
            </w:tcBorders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2864" w:type="dxa"/>
            <w:vMerge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သမၸယုတၱကာနံ ခႏၶာနံ</w:t>
            </w:r>
          </w:p>
        </w:tc>
        <w:tc>
          <w:tcPr>
            <w:tcW w:w="169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စိတၱသမုဌာနာနံ ရူပါနံ</w:t>
            </w:r>
          </w:p>
        </w:tc>
        <w:tc>
          <w:tcPr>
            <w:tcW w:w="1257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ကဋတၱာ စ ရူပါနံ</w:t>
            </w:r>
          </w:p>
        </w:tc>
      </w:tr>
      <w:tr w:rsidR="00E05F98" w:rsidRPr="00D9442E" w:rsidTr="00E05F98">
        <w:tc>
          <w:tcPr>
            <w:tcW w:w="360" w:type="dxa"/>
            <w:vAlign w:val="center"/>
          </w:tcPr>
          <w:p w:rsidR="00E05F98" w:rsidRPr="00DC276B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၁</w:t>
            </w:r>
          </w:p>
        </w:tc>
        <w:tc>
          <w:tcPr>
            <w:tcW w:w="852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1280" w:type="dxa"/>
            <w:gridSpan w:val="2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286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ကုသလာ</w:t>
            </w:r>
            <w:r>
              <w:rPr>
                <w:rFonts w:ascii="Zawgyi-One" w:hAnsi="Zawgyi-One" w:cs="Zawgyi-One"/>
                <w:sz w:val="24"/>
                <w:szCs w:val="24"/>
              </w:rPr>
              <w:t>နိမဂၢဂၤါနိ</w:t>
            </w:r>
          </w:p>
        </w:tc>
        <w:tc>
          <w:tcPr>
            <w:tcW w:w="1663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E05F98" w:rsidRPr="00D9442E" w:rsidTr="00E05F98">
        <w:tc>
          <w:tcPr>
            <w:tcW w:w="360" w:type="dxa"/>
            <w:vAlign w:val="center"/>
          </w:tcPr>
          <w:p w:rsidR="00E05F98" w:rsidRPr="00DC276B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၂</w:t>
            </w:r>
          </w:p>
        </w:tc>
        <w:tc>
          <w:tcPr>
            <w:tcW w:w="852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1280" w:type="dxa"/>
            <w:gridSpan w:val="2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ဗ်ာ</w:t>
            </w:r>
          </w:p>
        </w:tc>
        <w:tc>
          <w:tcPr>
            <w:tcW w:w="286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63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1694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257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E05F98" w:rsidRPr="00D9442E" w:rsidTr="00E05F98">
        <w:tc>
          <w:tcPr>
            <w:tcW w:w="360" w:type="dxa"/>
            <w:vAlign w:val="center"/>
          </w:tcPr>
          <w:p w:rsidR="00E05F98" w:rsidRPr="00DC276B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၃</w:t>
            </w:r>
          </w:p>
        </w:tc>
        <w:tc>
          <w:tcPr>
            <w:tcW w:w="852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</w:t>
            </w:r>
          </w:p>
        </w:tc>
        <w:tc>
          <w:tcPr>
            <w:tcW w:w="1280" w:type="dxa"/>
            <w:gridSpan w:val="2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ကုဗ်ာ</w:t>
            </w:r>
          </w:p>
        </w:tc>
        <w:tc>
          <w:tcPr>
            <w:tcW w:w="286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63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4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 *နဥၥ</w:t>
            </w:r>
          </w:p>
        </w:tc>
        <w:tc>
          <w:tcPr>
            <w:tcW w:w="1257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E05F98" w:rsidRPr="00D9442E" w:rsidTr="00E05F98">
        <w:tc>
          <w:tcPr>
            <w:tcW w:w="360" w:type="dxa"/>
            <w:vAlign w:val="center"/>
          </w:tcPr>
          <w:p w:rsidR="00E05F98" w:rsidRPr="00DC276B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၄</w:t>
            </w:r>
          </w:p>
        </w:tc>
        <w:tc>
          <w:tcPr>
            <w:tcW w:w="852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အကု</w:t>
            </w:r>
          </w:p>
        </w:tc>
        <w:tc>
          <w:tcPr>
            <w:tcW w:w="1280" w:type="dxa"/>
            <w:gridSpan w:val="2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အကု</w:t>
            </w:r>
          </w:p>
        </w:tc>
        <w:tc>
          <w:tcPr>
            <w:tcW w:w="286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>
              <w:rPr>
                <w:rFonts w:ascii="Zawgyi-One" w:hAnsi="Zawgyi-One" w:cs="Zawgyi-One"/>
                <w:sz w:val="24"/>
                <w:szCs w:val="24"/>
              </w:rPr>
              <w:t>အ</w:t>
            </w:r>
            <w:r w:rsidRPr="00D9442E">
              <w:rPr>
                <w:rFonts w:ascii="Zawgyi-One" w:hAnsi="Zawgyi-One" w:cs="Zawgyi-One"/>
                <w:sz w:val="24"/>
                <w:szCs w:val="24"/>
              </w:rPr>
              <w:t>ကုသလာ</w:t>
            </w:r>
            <w:r>
              <w:rPr>
                <w:rFonts w:ascii="Zawgyi-One" w:hAnsi="Zawgyi-One" w:cs="Zawgyi-One"/>
                <w:sz w:val="24"/>
                <w:szCs w:val="24"/>
              </w:rPr>
              <w:t>နိမဂၢဂၤါနိ</w:t>
            </w:r>
          </w:p>
        </w:tc>
        <w:tc>
          <w:tcPr>
            <w:tcW w:w="1663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E05F98" w:rsidRPr="00D9442E" w:rsidTr="00E05F98">
        <w:tc>
          <w:tcPr>
            <w:tcW w:w="360" w:type="dxa"/>
            <w:vAlign w:val="center"/>
          </w:tcPr>
          <w:p w:rsidR="00E05F98" w:rsidRPr="00DC276B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၅</w:t>
            </w:r>
          </w:p>
        </w:tc>
        <w:tc>
          <w:tcPr>
            <w:tcW w:w="852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အကု</w:t>
            </w:r>
          </w:p>
        </w:tc>
        <w:tc>
          <w:tcPr>
            <w:tcW w:w="1280" w:type="dxa"/>
            <w:gridSpan w:val="2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ဗ်ာ</w:t>
            </w:r>
          </w:p>
        </w:tc>
        <w:tc>
          <w:tcPr>
            <w:tcW w:w="286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63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1694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257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E05F98" w:rsidRPr="00D9442E" w:rsidTr="00E05F98">
        <w:tc>
          <w:tcPr>
            <w:tcW w:w="360" w:type="dxa"/>
            <w:vAlign w:val="center"/>
          </w:tcPr>
          <w:p w:rsidR="00E05F98" w:rsidRPr="00DC276B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၆</w:t>
            </w:r>
          </w:p>
        </w:tc>
        <w:tc>
          <w:tcPr>
            <w:tcW w:w="852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အကု</w:t>
            </w:r>
          </w:p>
        </w:tc>
        <w:tc>
          <w:tcPr>
            <w:tcW w:w="1280" w:type="dxa"/>
            <w:gridSpan w:val="2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အကုဗ်ာ</w:t>
            </w:r>
          </w:p>
        </w:tc>
        <w:tc>
          <w:tcPr>
            <w:tcW w:w="286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63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4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။*နဥၥ</w:t>
            </w:r>
          </w:p>
        </w:tc>
        <w:tc>
          <w:tcPr>
            <w:tcW w:w="1257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E05F98" w:rsidRPr="00D9442E" w:rsidTr="00E05F98">
        <w:tc>
          <w:tcPr>
            <w:tcW w:w="360" w:type="dxa"/>
            <w:vMerge w:val="restart"/>
            <w:vAlign w:val="center"/>
          </w:tcPr>
          <w:p w:rsidR="00E05F98" w:rsidRPr="00DC276B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DC276B">
              <w:rPr>
                <w:rFonts w:ascii="Zawgyi-One" w:hAnsi="Zawgyi-One" w:cs="Zawgyi-One"/>
                <w:sz w:val="18"/>
                <w:szCs w:val="18"/>
              </w:rPr>
              <w:t>၇</w:t>
            </w:r>
          </w:p>
        </w:tc>
        <w:tc>
          <w:tcPr>
            <w:tcW w:w="852" w:type="dxa"/>
            <w:vMerge w:val="restart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ဗ်ာ</w:t>
            </w:r>
          </w:p>
        </w:tc>
        <w:tc>
          <w:tcPr>
            <w:tcW w:w="511" w:type="dxa"/>
            <w:vMerge w:val="restart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b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b/>
                <w:sz w:val="24"/>
                <w:szCs w:val="24"/>
              </w:rPr>
              <w:t>ဗ်ာ</w:t>
            </w:r>
          </w:p>
        </w:tc>
        <w:tc>
          <w:tcPr>
            <w:tcW w:w="769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Cs w:val="24"/>
              </w:rPr>
            </w:pPr>
            <w:r w:rsidRPr="00D9442E">
              <w:rPr>
                <w:rFonts w:ascii="Zawgyi-One" w:hAnsi="Zawgyi-One" w:cs="Zawgyi-One"/>
                <w:szCs w:val="24"/>
              </w:rPr>
              <w:t>ပ၀တၱိ</w:t>
            </w:r>
          </w:p>
        </w:tc>
        <w:tc>
          <w:tcPr>
            <w:tcW w:w="286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၀ိ-ဗ်ာကတာ</w:t>
            </w:r>
            <w:r>
              <w:rPr>
                <w:rFonts w:ascii="Zawgyi-One" w:hAnsi="Zawgyi-One" w:cs="Zawgyi-One"/>
                <w:sz w:val="24"/>
                <w:szCs w:val="24"/>
              </w:rPr>
              <w:t>နိ</w:t>
            </w:r>
            <w:r w:rsidRPr="00D9442E">
              <w:rPr>
                <w:rFonts w:ascii="Zawgyi-One" w:hAnsi="Zawgyi-One" w:cs="Zawgyi-One"/>
                <w:sz w:val="24"/>
                <w:szCs w:val="24"/>
              </w:rPr>
              <w:t xml:space="preserve"> ႀကိ-ဗ်ာကတာ</w:t>
            </w:r>
            <w:r>
              <w:rPr>
                <w:rFonts w:ascii="Zawgyi-One" w:hAnsi="Zawgyi-One" w:cs="Zawgyi-One"/>
                <w:sz w:val="24"/>
                <w:szCs w:val="24"/>
              </w:rPr>
              <w:t>နိမဂၢဂၤါနိ</w:t>
            </w:r>
          </w:p>
        </w:tc>
        <w:tc>
          <w:tcPr>
            <w:tcW w:w="1663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4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။*နဥၥ</w:t>
            </w:r>
          </w:p>
        </w:tc>
        <w:tc>
          <w:tcPr>
            <w:tcW w:w="1257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</w:tr>
      <w:tr w:rsidR="00E05F98" w:rsidRPr="00D9442E" w:rsidTr="00E05F98">
        <w:tc>
          <w:tcPr>
            <w:tcW w:w="360" w:type="dxa"/>
            <w:vMerge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511" w:type="dxa"/>
            <w:vMerge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769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Cs w:val="24"/>
              </w:rPr>
            </w:pPr>
            <w:r w:rsidRPr="00D9442E">
              <w:rPr>
                <w:rFonts w:ascii="Zawgyi-One" w:hAnsi="Zawgyi-One" w:cs="Zawgyi-One"/>
                <w:szCs w:val="24"/>
              </w:rPr>
              <w:t>ပဋိ</w:t>
            </w:r>
          </w:p>
        </w:tc>
        <w:tc>
          <w:tcPr>
            <w:tcW w:w="286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ပဋိ- ၀ိဗ်ာ</w:t>
            </w:r>
            <w:r>
              <w:rPr>
                <w:rFonts w:ascii="Zawgyi-One" w:hAnsi="Zawgyi-One" w:cs="Zawgyi-One"/>
                <w:sz w:val="24"/>
                <w:szCs w:val="24"/>
              </w:rPr>
              <w:t>နိမဂၢဂၤါနိ</w:t>
            </w:r>
          </w:p>
        </w:tc>
        <w:tc>
          <w:tcPr>
            <w:tcW w:w="1663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  <w:tc>
          <w:tcPr>
            <w:tcW w:w="1694" w:type="dxa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</w:p>
        </w:tc>
        <w:tc>
          <w:tcPr>
            <w:tcW w:w="1257" w:type="dxa"/>
            <w:shd w:val="clear" w:color="auto" w:fill="FFFF99"/>
            <w:vAlign w:val="center"/>
          </w:tcPr>
          <w:p w:rsidR="00E05F98" w:rsidRPr="00D9442E" w:rsidRDefault="00E05F98" w:rsidP="00E05F98">
            <w:pPr>
              <w:ind w:right="-45"/>
              <w:jc w:val="center"/>
              <w:rPr>
                <w:rFonts w:ascii="Zawgyi-One" w:hAnsi="Zawgyi-One" w:cs="Zawgyi-One"/>
                <w:sz w:val="24"/>
                <w:szCs w:val="24"/>
              </w:rPr>
            </w:pPr>
            <w:r w:rsidRPr="00D9442E">
              <w:rPr>
                <w:rFonts w:ascii="Zawgyi-One" w:hAnsi="Zawgyi-One" w:cs="Zawgyi-One"/>
                <w:sz w:val="24"/>
                <w:szCs w:val="24"/>
              </w:rPr>
              <w:t>။</w:t>
            </w:r>
          </w:p>
        </w:tc>
      </w:tr>
    </w:tbl>
    <w:p w:rsidR="00E05F98" w:rsidRDefault="00E05F98" w:rsidP="00E05F98">
      <w:pPr>
        <w:ind w:right="-45"/>
        <w:jc w:val="center"/>
        <w:rPr>
          <w:rFonts w:ascii="Zawgyi-One" w:hAnsi="Zawgyi-One" w:cs="Zawgyi-One"/>
          <w:b/>
          <w:sz w:val="28"/>
        </w:rPr>
      </w:pPr>
    </w:p>
    <w:p w:rsidR="00E05F98" w:rsidRDefault="00E05F98" w:rsidP="00E05F98">
      <w:pPr>
        <w:ind w:right="-45"/>
        <w:jc w:val="center"/>
        <w:rPr>
          <w:rFonts w:ascii="Zawgyi-One" w:hAnsi="Zawgyi-One" w:cs="Zawgyi-One"/>
          <w:b/>
          <w:sz w:val="28"/>
        </w:rPr>
      </w:pPr>
    </w:p>
    <w:p w:rsidR="00E976FD" w:rsidRDefault="00E976FD" w:rsidP="00CC74F3">
      <w:pPr>
        <w:spacing w:after="0"/>
        <w:jc w:val="center"/>
        <w:rPr>
          <w:rFonts w:ascii="Zawgyi-One" w:hAnsi="Zawgyi-One" w:cs="Zawgyi-One"/>
          <w:b/>
        </w:rPr>
      </w:pPr>
      <w:r>
        <w:rPr>
          <w:rFonts w:ascii="Zawgyi-One" w:hAnsi="Zawgyi-One" w:cs="Zawgyi-One"/>
          <w:b/>
        </w:rPr>
        <w:lastRenderedPageBreak/>
        <w:t>၀ိပၸယုတၱ</w:t>
      </w:r>
    </w:p>
    <w:p w:rsidR="00E976FD" w:rsidRPr="00412845" w:rsidRDefault="00E976FD" w:rsidP="00CC74F3">
      <w:pPr>
        <w:tabs>
          <w:tab w:val="right" w:pos="9000"/>
        </w:tabs>
        <w:spacing w:after="0"/>
        <w:ind w:left="270"/>
        <w:rPr>
          <w:rFonts w:ascii="TharLon" w:hAnsi="TharLon" w:cs="TharLon"/>
        </w:rPr>
      </w:pPr>
      <w:r w:rsidRPr="007E642E">
        <w:rPr>
          <w:rFonts w:ascii="Zawgyi-One" w:hAnsi="Zawgyi-One" w:cs="Zawgyi-One"/>
        </w:rPr>
        <w:t>သခ်ၤာ (</w:t>
      </w:r>
      <w:r>
        <w:rPr>
          <w:rFonts w:ascii="Zawgyi-One" w:hAnsi="Zawgyi-One" w:cs="Zawgyi-One"/>
        </w:rPr>
        <w:t xml:space="preserve">ပဥၥ) </w:t>
      </w:r>
      <w:r>
        <w:rPr>
          <w:rFonts w:ascii="Zawgyi-One" w:hAnsi="Zawgyi-One" w:cs="Zawgyi-One"/>
        </w:rPr>
        <w:tab/>
        <w:t>(</w:t>
      </w:r>
      <w:r w:rsidRPr="000F4297">
        <w:rPr>
          <w:rFonts w:ascii="-Win---WingDings" w:hAnsi="-Win---WingDings" w:cs="Zawgyi-One"/>
          <w:color w:val="000000" w:themeColor="text1"/>
          <w:sz w:val="20"/>
        </w:rPr>
        <w:t>d</w:t>
      </w:r>
      <w:r>
        <w:rPr>
          <w:rFonts w:ascii="Courier New" w:hAnsi="Courier New" w:cs="Courier New"/>
          <w:b/>
          <w:color w:val="FF0000"/>
          <w:sz w:val="24"/>
          <w:szCs w:val="20"/>
        </w:rPr>
        <w:t xml:space="preserve"> </w:t>
      </w:r>
      <w:r>
        <w:rPr>
          <w:rFonts w:ascii="Zawgyi-One" w:hAnsi="Zawgyi-One" w:cs="Zawgyi-One"/>
        </w:rPr>
        <w:t xml:space="preserve">= </w:t>
      </w:r>
      <w:r w:rsidRPr="00E976FD">
        <w:rPr>
          <w:rFonts w:ascii="Zawgyi-One" w:hAnsi="Zawgyi-One" w:cs="Zawgyi-One" w:hint="cs"/>
        </w:rPr>
        <w:t>၀ိပၸယုတၱ</w:t>
      </w:r>
      <w:r w:rsidR="00C33C3E">
        <w:rPr>
          <w:rFonts w:ascii="Zawgyi-One" w:hAnsi="Zawgyi-One" w:cs="Zawgyi-One"/>
        </w:rPr>
        <w:t>ပစၥ</w:t>
      </w:r>
      <w:r>
        <w:rPr>
          <w:rFonts w:ascii="Zawgyi-One" w:hAnsi="Zawgyi-One" w:cs="Zawgyi-One"/>
        </w:rPr>
        <w:t>ေယန ပစၥေယာ။)</w:t>
      </w:r>
    </w:p>
    <w:tbl>
      <w:tblPr>
        <w:tblStyle w:val="TableGrid"/>
        <w:tblW w:w="9540" w:type="dxa"/>
        <w:tblInd w:w="104" w:type="dxa"/>
        <w:tblLayout w:type="fixed"/>
        <w:tblCellMar>
          <w:left w:w="14" w:type="dxa"/>
          <w:right w:w="14" w:type="dxa"/>
        </w:tblCellMar>
        <w:tblLook w:val="04A0"/>
      </w:tblPr>
      <w:tblGrid>
        <w:gridCol w:w="360"/>
        <w:gridCol w:w="540"/>
        <w:gridCol w:w="4320"/>
        <w:gridCol w:w="4320"/>
      </w:tblGrid>
      <w:tr w:rsidR="0080224C" w:rsidRPr="005E46EB" w:rsidTr="000F4297">
        <w:trPr>
          <w:cantSplit/>
          <w:trHeight w:val="287"/>
        </w:trPr>
        <w:tc>
          <w:tcPr>
            <w:tcW w:w="900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80224C" w:rsidRPr="000F4297" w:rsidRDefault="000F4297" w:rsidP="005063E9">
            <w:pPr>
              <w:ind w:left="76" w:right="76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0F4297">
              <w:rPr>
                <w:rFonts w:ascii="Zawgyi-One" w:hAnsi="Zawgyi-One" w:cs="Zawgyi-One"/>
                <w:sz w:val="20"/>
                <w:szCs w:val="20"/>
              </w:rPr>
              <w:t>မွတ္ခ်က္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80224C" w:rsidRPr="005E46EB" w:rsidRDefault="0080224C" w:rsidP="005063E9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ပဒ [</w:t>
            </w:r>
            <w:r w:rsidRPr="005E46EB">
              <w:rPr>
                <w:rFonts w:ascii="Zawgyi-One" w:hAnsi="Zawgyi-One" w:cs="Zawgyi-One"/>
                <w:b/>
                <w:sz w:val="20"/>
                <w:szCs w:val="20"/>
              </w:rPr>
              <w:t>ပစၥည္း(ကတၱား)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>]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80224C" w:rsidRPr="005E46EB" w:rsidRDefault="0080224C" w:rsidP="005063E9">
            <w:pPr>
              <w:ind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ပဒါ၀သာန [</w:t>
            </w:r>
            <w:r w:rsidRPr="005E46EB">
              <w:rPr>
                <w:rFonts w:ascii="Zawgyi-One" w:hAnsi="Zawgyi-One" w:cs="Zawgyi-One"/>
                <w:b/>
                <w:sz w:val="20"/>
                <w:szCs w:val="20"/>
              </w:rPr>
              <w:t>ပစၥ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>ယုပၸန္</w:t>
            </w:r>
            <w:r w:rsidRPr="005E46EB">
              <w:rPr>
                <w:rFonts w:ascii="Zawgyi-One" w:hAnsi="Zawgyi-One" w:cs="Zawgyi-One"/>
                <w:b/>
                <w:sz w:val="20"/>
                <w:szCs w:val="20"/>
              </w:rPr>
              <w:t>(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>သမၸဒါန္</w:t>
            </w:r>
            <w:r w:rsidRPr="005E46EB">
              <w:rPr>
                <w:rFonts w:ascii="Zawgyi-One" w:hAnsi="Zawgyi-One" w:cs="Zawgyi-One"/>
                <w:b/>
                <w:sz w:val="20"/>
                <w:szCs w:val="20"/>
              </w:rPr>
              <w:t>)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>]</w:t>
            </w:r>
          </w:p>
        </w:tc>
      </w:tr>
      <w:tr w:rsidR="000F4297" w:rsidRPr="005E46EB" w:rsidTr="000F4297">
        <w:trPr>
          <w:trHeight w:val="323"/>
        </w:trPr>
        <w:tc>
          <w:tcPr>
            <w:tcW w:w="900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0F4297" w:rsidRPr="0080224C" w:rsidRDefault="000F4297" w:rsidP="000F4297">
            <w:pPr>
              <w:ind w:left="76" w:right="76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80224C">
              <w:rPr>
                <w:rFonts w:ascii="Zawgyi-One" w:hAnsi="Zawgyi-One" w:cs="Zawgyi-One"/>
                <w:sz w:val="20"/>
                <w:szCs w:val="20"/>
              </w:rPr>
              <w:t>ကုပဒ-၁</w:t>
            </w:r>
          </w:p>
        </w:tc>
        <w:tc>
          <w:tcPr>
            <w:tcW w:w="4320" w:type="dxa"/>
            <w:shd w:val="clear" w:color="auto" w:fill="CCFFFF"/>
            <w:vAlign w:val="center"/>
          </w:tcPr>
          <w:p w:rsidR="000F4297" w:rsidRPr="009555FC" w:rsidRDefault="000F4297" w:rsidP="00E976FD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(၁) ကုသေလာ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ဓေမၼာ</w:t>
            </w:r>
          </w:p>
        </w:tc>
        <w:tc>
          <w:tcPr>
            <w:tcW w:w="4320" w:type="dxa"/>
            <w:shd w:val="clear" w:color="auto" w:fill="CCFFFF"/>
            <w:vAlign w:val="center"/>
          </w:tcPr>
          <w:p w:rsidR="000F4297" w:rsidRPr="009555FC" w:rsidRDefault="000F4297" w:rsidP="005063E9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အဗ်ာကတႆ ဓမၼႆ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0F4297" w:rsidRPr="005E46EB" w:rsidTr="000F4297">
        <w:trPr>
          <w:trHeight w:val="54"/>
        </w:trPr>
        <w:tc>
          <w:tcPr>
            <w:tcW w:w="900" w:type="dxa"/>
            <w:gridSpan w:val="2"/>
            <w:vMerge/>
            <w:shd w:val="clear" w:color="auto" w:fill="auto"/>
            <w:textDirection w:val="btLr"/>
          </w:tcPr>
          <w:p w:rsidR="000F4297" w:rsidRPr="0080224C" w:rsidRDefault="000F4297" w:rsidP="0080224C">
            <w:pPr>
              <w:ind w:left="113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8640" w:type="dxa"/>
            <w:gridSpan w:val="2"/>
            <w:shd w:val="clear" w:color="auto" w:fill="auto"/>
            <w:vAlign w:val="center"/>
          </w:tcPr>
          <w:p w:rsidR="000F4297" w:rsidRDefault="000F4297" w:rsidP="000A3C4F">
            <w:pPr>
              <w:ind w:right="76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သဟ</w:t>
            </w: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ဇာတံ၊ 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ပစၧာဇာတံ။</w:t>
            </w:r>
          </w:p>
        </w:tc>
      </w:tr>
      <w:tr w:rsidR="000F4297" w:rsidRPr="005E46EB" w:rsidTr="000F4297">
        <w:trPr>
          <w:trHeight w:val="323"/>
        </w:trPr>
        <w:tc>
          <w:tcPr>
            <w:tcW w:w="900" w:type="dxa"/>
            <w:gridSpan w:val="2"/>
            <w:vMerge/>
            <w:shd w:val="clear" w:color="auto" w:fill="auto"/>
            <w:textDirection w:val="btLr"/>
          </w:tcPr>
          <w:p w:rsidR="000F4297" w:rsidRPr="0080224C" w:rsidRDefault="000F4297" w:rsidP="005063E9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0F4297" w:rsidRPr="00FB44B5" w:rsidRDefault="000F4297" w:rsidP="005063E9">
            <w:pPr>
              <w:ind w:left="76" w:right="76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 xml:space="preserve">သဟဇာတာ </w:t>
            </w:r>
            <w:r w:rsidRPr="00E976FD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ကုသလာ ခႏၶာ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0F4297" w:rsidRPr="00E976FD" w:rsidRDefault="000F4297" w:rsidP="00E976FD">
            <w:pPr>
              <w:ind w:left="76" w:right="76"/>
              <w:rPr>
                <w:rFonts w:ascii="Zawgyi-One" w:hAnsi="Zawgyi-One" w:cs="Zawgyi-One"/>
                <w:sz w:val="20"/>
                <w:szCs w:val="20"/>
              </w:rPr>
            </w:pPr>
            <w:r w:rsidRPr="00E976FD">
              <w:rPr>
                <w:rFonts w:ascii="Zawgyi-One" w:hAnsi="Zawgyi-One" w:cs="Zawgyi-One"/>
                <w:sz w:val="20"/>
                <w:szCs w:val="20"/>
              </w:rPr>
              <w:t>စိတၱသမု႒ာနာနံ ႐ူပါနံ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0F4297" w:rsidRPr="005E46EB" w:rsidTr="000F4297">
        <w:trPr>
          <w:trHeight w:val="242"/>
        </w:trPr>
        <w:tc>
          <w:tcPr>
            <w:tcW w:w="900" w:type="dxa"/>
            <w:gridSpan w:val="2"/>
            <w:vMerge/>
            <w:shd w:val="clear" w:color="auto" w:fill="auto"/>
            <w:textDirection w:val="btLr"/>
          </w:tcPr>
          <w:p w:rsidR="000F4297" w:rsidRPr="0080224C" w:rsidRDefault="000F4297" w:rsidP="005063E9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0F4297" w:rsidRPr="00D91D9E" w:rsidRDefault="000F4297" w:rsidP="005063E9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D91D9E">
              <w:rPr>
                <w:rFonts w:ascii="Zawgyi-One" w:hAnsi="Zawgyi-One" w:cs="Zawgyi-One"/>
                <w:b/>
                <w:color w:val="FF0000"/>
                <w:sz w:val="20"/>
                <w:szCs w:val="20"/>
              </w:rPr>
              <w:t>ပစၧာဇာတာ</w:t>
            </w:r>
            <w:r w:rsidRPr="00D91D9E">
              <w:rPr>
                <w:rFonts w:ascii="Zawgyi-One" w:hAnsi="Zawgyi-One" w:cs="Zawgyi-One"/>
                <w:color w:val="FF0000"/>
                <w:sz w:val="20"/>
                <w:szCs w:val="20"/>
              </w:rPr>
              <w:t xml:space="preserve"> ကုသလာ ခႏၶာ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0F4297" w:rsidRPr="00D91D9E" w:rsidRDefault="000F4297" w:rsidP="005063E9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D91D9E">
              <w:rPr>
                <w:rFonts w:ascii="Zawgyi-One" w:hAnsi="Zawgyi-One" w:cs="Zawgyi-One"/>
                <w:color w:val="FF0000"/>
                <w:sz w:val="20"/>
                <w:szCs w:val="20"/>
              </w:rPr>
              <w:t xml:space="preserve">ပုေရဇာတႆ ဣမႆ ကာယႆ </w:t>
            </w:r>
            <w:r w:rsidRPr="000F4297">
              <w:rPr>
                <w:rFonts w:ascii="-Win---WingDings" w:hAnsi="-Win---WingDings" w:cs="Zawgyi-One"/>
                <w:color w:val="FF0000"/>
                <w:sz w:val="20"/>
              </w:rPr>
              <w:t>d</w:t>
            </w:r>
          </w:p>
        </w:tc>
      </w:tr>
      <w:tr w:rsidR="000F4297" w:rsidRPr="005E46EB" w:rsidTr="000F4297">
        <w:trPr>
          <w:trHeight w:val="323"/>
        </w:trPr>
        <w:tc>
          <w:tcPr>
            <w:tcW w:w="900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0F4297" w:rsidRPr="0080224C" w:rsidRDefault="000F4297" w:rsidP="000F4297">
            <w:pPr>
              <w:ind w:left="76" w:right="76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အ</w:t>
            </w:r>
            <w:r w:rsidRPr="0080224C">
              <w:rPr>
                <w:rFonts w:ascii="Zawgyi-One" w:hAnsi="Zawgyi-One" w:cs="Zawgyi-One"/>
                <w:sz w:val="20"/>
                <w:szCs w:val="20"/>
              </w:rPr>
              <w:t>ကုပဒ-၁</w:t>
            </w:r>
          </w:p>
        </w:tc>
        <w:tc>
          <w:tcPr>
            <w:tcW w:w="4320" w:type="dxa"/>
            <w:shd w:val="clear" w:color="auto" w:fill="CCFFFF"/>
            <w:vAlign w:val="center"/>
          </w:tcPr>
          <w:p w:rsidR="000F4297" w:rsidRPr="009555FC" w:rsidRDefault="000F4297" w:rsidP="000A3C4F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(၂) အကုသေလာ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ဓေမၼာ</w:t>
            </w:r>
          </w:p>
        </w:tc>
        <w:tc>
          <w:tcPr>
            <w:tcW w:w="4320" w:type="dxa"/>
            <w:shd w:val="clear" w:color="auto" w:fill="CCFFFF"/>
            <w:vAlign w:val="center"/>
          </w:tcPr>
          <w:p w:rsidR="000F4297" w:rsidRPr="009555FC" w:rsidRDefault="000F4297" w:rsidP="005063E9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အဗ်ာကတႆ ဓမၼႆ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0F4297" w:rsidRPr="005E46EB" w:rsidTr="000F4297">
        <w:trPr>
          <w:trHeight w:val="323"/>
        </w:trPr>
        <w:tc>
          <w:tcPr>
            <w:tcW w:w="900" w:type="dxa"/>
            <w:gridSpan w:val="2"/>
            <w:vMerge/>
            <w:shd w:val="clear" w:color="auto" w:fill="auto"/>
            <w:textDirection w:val="btLr"/>
          </w:tcPr>
          <w:p w:rsidR="000F4297" w:rsidRPr="0080224C" w:rsidRDefault="000F4297" w:rsidP="0080224C">
            <w:pPr>
              <w:ind w:left="113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8640" w:type="dxa"/>
            <w:gridSpan w:val="2"/>
            <w:shd w:val="clear" w:color="auto" w:fill="auto"/>
            <w:vAlign w:val="center"/>
          </w:tcPr>
          <w:p w:rsidR="000F4297" w:rsidRDefault="000F4297" w:rsidP="000A3C4F">
            <w:pPr>
              <w:ind w:right="76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သဟ</w:t>
            </w: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ဇာတံ၊ 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ပစၧာဇာတံ။</w:t>
            </w:r>
          </w:p>
        </w:tc>
      </w:tr>
      <w:tr w:rsidR="000F4297" w:rsidRPr="005E46EB" w:rsidTr="000F4297">
        <w:trPr>
          <w:trHeight w:val="323"/>
        </w:trPr>
        <w:tc>
          <w:tcPr>
            <w:tcW w:w="900" w:type="dxa"/>
            <w:gridSpan w:val="2"/>
            <w:vMerge/>
            <w:shd w:val="clear" w:color="auto" w:fill="auto"/>
            <w:textDirection w:val="btLr"/>
          </w:tcPr>
          <w:p w:rsidR="000F4297" w:rsidRPr="0080224C" w:rsidRDefault="000F4297" w:rsidP="005063E9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0F4297" w:rsidRPr="00FB44B5" w:rsidRDefault="000F4297" w:rsidP="005063E9">
            <w:pPr>
              <w:ind w:left="76" w:right="76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 xml:space="preserve">သဟဇာတာ </w:t>
            </w:r>
            <w:r w:rsidRPr="000A3C4F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အ</w:t>
            </w:r>
            <w:r w:rsidRPr="00E976FD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ကုသလာ ခႏၶာ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0F4297" w:rsidRPr="00E976FD" w:rsidRDefault="000F4297" w:rsidP="005063E9">
            <w:pPr>
              <w:ind w:left="76" w:right="76"/>
              <w:rPr>
                <w:rFonts w:ascii="Zawgyi-One" w:hAnsi="Zawgyi-One" w:cs="Zawgyi-One"/>
                <w:sz w:val="20"/>
                <w:szCs w:val="20"/>
              </w:rPr>
            </w:pPr>
            <w:r w:rsidRPr="00E976FD">
              <w:rPr>
                <w:rFonts w:ascii="Zawgyi-One" w:hAnsi="Zawgyi-One" w:cs="Zawgyi-One"/>
                <w:sz w:val="20"/>
                <w:szCs w:val="20"/>
              </w:rPr>
              <w:t>စိတၱသမု႒ာနာနံ ႐ူပါနံ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0F4297" w:rsidRPr="005E46EB" w:rsidTr="000F4297">
        <w:trPr>
          <w:trHeight w:val="323"/>
        </w:trPr>
        <w:tc>
          <w:tcPr>
            <w:tcW w:w="900" w:type="dxa"/>
            <w:gridSpan w:val="2"/>
            <w:vMerge/>
            <w:shd w:val="clear" w:color="auto" w:fill="auto"/>
            <w:textDirection w:val="btLr"/>
          </w:tcPr>
          <w:p w:rsidR="000F4297" w:rsidRPr="0080224C" w:rsidRDefault="000F4297" w:rsidP="005063E9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0F4297" w:rsidRPr="00D91D9E" w:rsidRDefault="000F4297" w:rsidP="005063E9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D91D9E">
              <w:rPr>
                <w:rFonts w:ascii="Zawgyi-One" w:hAnsi="Zawgyi-One" w:cs="Zawgyi-One"/>
                <w:b/>
                <w:color w:val="FF0000"/>
                <w:sz w:val="20"/>
                <w:szCs w:val="20"/>
              </w:rPr>
              <w:t>ပစၧာဇာတာ</w:t>
            </w:r>
            <w:r w:rsidRPr="00D91D9E">
              <w:rPr>
                <w:rFonts w:ascii="Zawgyi-One" w:hAnsi="Zawgyi-One" w:cs="Zawgyi-One"/>
                <w:color w:val="FF0000"/>
                <w:sz w:val="20"/>
                <w:szCs w:val="20"/>
              </w:rPr>
              <w:t xml:space="preserve"> အကုသလာ ခႏၶာ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0F4297" w:rsidRPr="00D91D9E" w:rsidRDefault="000F4297" w:rsidP="005063E9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D91D9E">
              <w:rPr>
                <w:rFonts w:ascii="Zawgyi-One" w:hAnsi="Zawgyi-One" w:cs="Zawgyi-One"/>
                <w:color w:val="FF0000"/>
                <w:sz w:val="20"/>
                <w:szCs w:val="20"/>
              </w:rPr>
              <w:t xml:space="preserve">ပုေရဇာတႆ ဣမႆ ကာယႆ </w:t>
            </w:r>
            <w:r w:rsidRPr="000F4297">
              <w:rPr>
                <w:rFonts w:ascii="-Win---WingDings" w:hAnsi="-Win---WingDings" w:cs="Zawgyi-One"/>
                <w:color w:val="FF0000"/>
                <w:sz w:val="20"/>
              </w:rPr>
              <w:t>d</w:t>
            </w:r>
          </w:p>
        </w:tc>
      </w:tr>
      <w:tr w:rsidR="000F4297" w:rsidRPr="005E46EB" w:rsidTr="000F4297">
        <w:trPr>
          <w:trHeight w:val="332"/>
        </w:trPr>
        <w:tc>
          <w:tcPr>
            <w:tcW w:w="360" w:type="dxa"/>
            <w:vMerge w:val="restart"/>
            <w:tcBorders>
              <w:right w:val="nil"/>
            </w:tcBorders>
            <w:shd w:val="clear" w:color="auto" w:fill="auto"/>
            <w:textDirection w:val="btLr"/>
          </w:tcPr>
          <w:p w:rsidR="000F4297" w:rsidRPr="0080224C" w:rsidRDefault="000F4297" w:rsidP="00F97724">
            <w:pPr>
              <w:ind w:left="76" w:right="76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အဗ်ာကတပဒ-၃</w:t>
            </w:r>
          </w:p>
        </w:tc>
        <w:tc>
          <w:tcPr>
            <w:tcW w:w="540" w:type="dxa"/>
            <w:vMerge w:val="restart"/>
            <w:tcBorders>
              <w:left w:val="nil"/>
            </w:tcBorders>
            <w:shd w:val="clear" w:color="auto" w:fill="auto"/>
            <w:textDirection w:val="btLr"/>
          </w:tcPr>
          <w:p w:rsidR="000F4297" w:rsidRPr="0080224C" w:rsidRDefault="000F4297" w:rsidP="00F97724">
            <w:pPr>
              <w:ind w:left="76" w:right="76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0F4297" w:rsidRPr="009555FC" w:rsidRDefault="000F4297" w:rsidP="00F97724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 xml:space="preserve">(၃) 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>အဗ်ာကေတာ ဓေမၼာ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0F4297" w:rsidRPr="009555FC" w:rsidRDefault="000F4297" w:rsidP="005063E9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အဗ်ာကတႆ ဓမၼႆ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0F4297" w:rsidRPr="005E46EB" w:rsidTr="000F4297">
        <w:trPr>
          <w:trHeight w:val="341"/>
        </w:trPr>
        <w:tc>
          <w:tcPr>
            <w:tcW w:w="360" w:type="dxa"/>
            <w:vMerge/>
            <w:tcBorders>
              <w:right w:val="nil"/>
            </w:tcBorders>
            <w:shd w:val="clear" w:color="auto" w:fill="auto"/>
            <w:textDirection w:val="btLr"/>
          </w:tcPr>
          <w:p w:rsidR="000F4297" w:rsidRPr="0080224C" w:rsidRDefault="000F4297" w:rsidP="005063E9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nil"/>
            </w:tcBorders>
            <w:shd w:val="clear" w:color="auto" w:fill="auto"/>
            <w:textDirection w:val="btLr"/>
          </w:tcPr>
          <w:p w:rsidR="000F4297" w:rsidRPr="0080224C" w:rsidRDefault="000F4297" w:rsidP="005063E9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8640" w:type="dxa"/>
            <w:gridSpan w:val="2"/>
            <w:tcBorders>
              <w:bottom w:val="nil"/>
            </w:tcBorders>
            <w:vAlign w:val="center"/>
          </w:tcPr>
          <w:p w:rsidR="000F4297" w:rsidRPr="005E46EB" w:rsidRDefault="000F4297" w:rsidP="005063E9">
            <w:pPr>
              <w:ind w:left="76" w:right="76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သဟ</w:t>
            </w: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ဇာတံ၊ ပုေရဇာတံ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၊ ပစၧာဇာတံ</w:t>
            </w: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။</w:t>
            </w:r>
          </w:p>
        </w:tc>
      </w:tr>
      <w:tr w:rsidR="000F4297" w:rsidRPr="005E46EB" w:rsidTr="000F4297">
        <w:trPr>
          <w:trHeight w:val="341"/>
        </w:trPr>
        <w:tc>
          <w:tcPr>
            <w:tcW w:w="360" w:type="dxa"/>
            <w:vMerge/>
            <w:tcBorders>
              <w:right w:val="nil"/>
            </w:tcBorders>
            <w:shd w:val="clear" w:color="auto" w:fill="auto"/>
            <w:textDirection w:val="btLr"/>
          </w:tcPr>
          <w:p w:rsidR="000F4297" w:rsidRPr="0080224C" w:rsidRDefault="000F4297" w:rsidP="005063E9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textDirection w:val="btLr"/>
          </w:tcPr>
          <w:p w:rsidR="000F4297" w:rsidRPr="0080224C" w:rsidRDefault="000F4297" w:rsidP="005063E9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8640" w:type="dxa"/>
            <w:gridSpan w:val="2"/>
            <w:tcBorders>
              <w:bottom w:val="nil"/>
            </w:tcBorders>
            <w:vAlign w:val="center"/>
          </w:tcPr>
          <w:p w:rsidR="000F4297" w:rsidRDefault="000F4297" w:rsidP="005063E9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သဟဇာတာ</w:t>
            </w:r>
          </w:p>
        </w:tc>
      </w:tr>
      <w:tr w:rsidR="000F4297" w:rsidRPr="005E46EB" w:rsidTr="000F4297">
        <w:trPr>
          <w:cantSplit/>
          <w:trHeight w:val="449"/>
        </w:trPr>
        <w:tc>
          <w:tcPr>
            <w:tcW w:w="360" w:type="dxa"/>
            <w:vMerge/>
            <w:shd w:val="clear" w:color="auto" w:fill="auto"/>
            <w:textDirection w:val="btLr"/>
          </w:tcPr>
          <w:p w:rsidR="000F4297" w:rsidRPr="0080224C" w:rsidRDefault="000F4297" w:rsidP="00F97724">
            <w:pPr>
              <w:ind w:left="76" w:right="76"/>
              <w:rPr>
                <w:rFonts w:ascii="Zawgyi-One" w:hAnsi="Zawgyi-One" w:cs="Zawgyi-One"/>
                <w:color w:val="00B0F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0F4297" w:rsidRPr="000F4297" w:rsidRDefault="000F4297" w:rsidP="000F4297">
            <w:pPr>
              <w:ind w:lef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0F4297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ပ၀တၱိ</w:t>
            </w:r>
          </w:p>
        </w:tc>
        <w:tc>
          <w:tcPr>
            <w:tcW w:w="4320" w:type="dxa"/>
            <w:vAlign w:val="center"/>
          </w:tcPr>
          <w:p w:rsidR="000F4297" w:rsidRPr="00FB44B5" w:rsidRDefault="000F4297" w:rsidP="005063E9">
            <w:pPr>
              <w:ind w:left="76" w:right="76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ဝိပါကာဗ်ာကတာ ကိရိယာဗ်ာကတာ</w:t>
            </w:r>
            <w:r w:rsidRPr="00E976FD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ခႏၶာ</w:t>
            </w:r>
          </w:p>
        </w:tc>
        <w:tc>
          <w:tcPr>
            <w:tcW w:w="4320" w:type="dxa"/>
            <w:vAlign w:val="center"/>
          </w:tcPr>
          <w:p w:rsidR="000F4297" w:rsidRPr="00E976FD" w:rsidRDefault="000F4297" w:rsidP="005063E9">
            <w:pPr>
              <w:ind w:left="76" w:right="76"/>
              <w:rPr>
                <w:rFonts w:ascii="Zawgyi-One" w:hAnsi="Zawgyi-One" w:cs="Zawgyi-One"/>
                <w:sz w:val="20"/>
                <w:szCs w:val="20"/>
              </w:rPr>
            </w:pPr>
            <w:r w:rsidRPr="00E976FD">
              <w:rPr>
                <w:rFonts w:ascii="Zawgyi-One" w:hAnsi="Zawgyi-One" w:cs="Zawgyi-One"/>
                <w:sz w:val="20"/>
                <w:szCs w:val="20"/>
              </w:rPr>
              <w:t>စိတၱသမု႒ာနာနံ ႐ူပါနံ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0F4297" w:rsidRPr="005E46EB" w:rsidTr="000F4297">
        <w:trPr>
          <w:trHeight w:val="323"/>
        </w:trPr>
        <w:tc>
          <w:tcPr>
            <w:tcW w:w="360" w:type="dxa"/>
            <w:vMerge/>
            <w:shd w:val="clear" w:color="auto" w:fill="auto"/>
            <w:textDirection w:val="btLr"/>
          </w:tcPr>
          <w:p w:rsidR="000F4297" w:rsidRPr="0080224C" w:rsidRDefault="000F4297" w:rsidP="00F97724">
            <w:pPr>
              <w:ind w:left="76" w:right="76"/>
              <w:rPr>
                <w:rFonts w:ascii="Zawgyi-One" w:hAnsi="Zawgyi-One" w:cs="Zawgyi-One"/>
                <w:color w:val="00B0F0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shd w:val="clear" w:color="auto" w:fill="auto"/>
            <w:textDirection w:val="btLr"/>
          </w:tcPr>
          <w:p w:rsidR="000F4297" w:rsidRPr="000F4297" w:rsidRDefault="000F4297" w:rsidP="00F97724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0F4297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ပဋိသေႏၶ</w:t>
            </w:r>
          </w:p>
        </w:tc>
        <w:tc>
          <w:tcPr>
            <w:tcW w:w="4320" w:type="dxa"/>
            <w:vAlign w:val="center"/>
          </w:tcPr>
          <w:p w:rsidR="000F4297" w:rsidRPr="005E46EB" w:rsidRDefault="000F4297" w:rsidP="005063E9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ပဋိသႏၶိကၡေဏ ဝိပါကာဗ်ာကတာ </w:t>
            </w:r>
            <w:r w:rsidRPr="00E976FD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ခႏၶာ</w:t>
            </w:r>
          </w:p>
        </w:tc>
        <w:tc>
          <w:tcPr>
            <w:tcW w:w="4320" w:type="dxa"/>
            <w:vAlign w:val="center"/>
          </w:tcPr>
          <w:p w:rsidR="000F4297" w:rsidRPr="005E46EB" w:rsidRDefault="000F4297" w:rsidP="005063E9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ကဋတၱာ </w:t>
            </w:r>
            <w:r w:rsidRPr="00E976FD">
              <w:rPr>
                <w:rFonts w:ascii="Zawgyi-One" w:hAnsi="Zawgyi-One" w:cs="Zawgyi-One"/>
                <w:sz w:val="20"/>
                <w:szCs w:val="20"/>
              </w:rPr>
              <w:t>႐ူပါနံ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0F4297" w:rsidRPr="005E46EB" w:rsidTr="000F4297">
        <w:trPr>
          <w:trHeight w:val="305"/>
        </w:trPr>
        <w:tc>
          <w:tcPr>
            <w:tcW w:w="360" w:type="dxa"/>
            <w:vMerge/>
            <w:shd w:val="clear" w:color="auto" w:fill="auto"/>
            <w:textDirection w:val="btLr"/>
          </w:tcPr>
          <w:p w:rsidR="000F4297" w:rsidRPr="0080224C" w:rsidRDefault="000F4297" w:rsidP="005063E9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auto"/>
            <w:textDirection w:val="btLr"/>
          </w:tcPr>
          <w:p w:rsidR="000F4297" w:rsidRPr="0080224C" w:rsidRDefault="000F4297" w:rsidP="005063E9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4320" w:type="dxa"/>
            <w:vAlign w:val="center"/>
          </w:tcPr>
          <w:p w:rsidR="000F4297" w:rsidRPr="005E46EB" w:rsidRDefault="000F4297" w:rsidP="005063E9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ခႏၶာ</w:t>
            </w:r>
          </w:p>
        </w:tc>
        <w:tc>
          <w:tcPr>
            <w:tcW w:w="4320" w:type="dxa"/>
            <w:vAlign w:val="center"/>
          </w:tcPr>
          <w:p w:rsidR="000F4297" w:rsidRPr="005E46EB" w:rsidRDefault="000F4297" w:rsidP="005063E9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၀တၳဳႆ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0F4297" w:rsidRPr="005E46EB" w:rsidTr="000F4297">
        <w:trPr>
          <w:trHeight w:val="233"/>
        </w:trPr>
        <w:tc>
          <w:tcPr>
            <w:tcW w:w="360" w:type="dxa"/>
            <w:vMerge/>
            <w:shd w:val="clear" w:color="auto" w:fill="auto"/>
            <w:textDirection w:val="btLr"/>
          </w:tcPr>
          <w:p w:rsidR="000F4297" w:rsidRPr="0080224C" w:rsidRDefault="000F4297" w:rsidP="005063E9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0F4297" w:rsidRPr="0080224C" w:rsidRDefault="000F4297" w:rsidP="005063E9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4320" w:type="dxa"/>
            <w:vAlign w:val="center"/>
          </w:tcPr>
          <w:p w:rsidR="000F4297" w:rsidRPr="005E46EB" w:rsidRDefault="000F4297" w:rsidP="005063E9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၀တၳဳ</w:t>
            </w:r>
          </w:p>
        </w:tc>
        <w:tc>
          <w:tcPr>
            <w:tcW w:w="4320" w:type="dxa"/>
            <w:vAlign w:val="center"/>
          </w:tcPr>
          <w:p w:rsidR="000F4297" w:rsidRPr="005E46EB" w:rsidRDefault="000F4297" w:rsidP="005063E9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ခႏၶာနံ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80224C" w:rsidRPr="005E46EB" w:rsidTr="000F4297">
        <w:trPr>
          <w:trHeight w:val="143"/>
        </w:trPr>
        <w:tc>
          <w:tcPr>
            <w:tcW w:w="360" w:type="dxa"/>
            <w:vMerge/>
            <w:tcBorders>
              <w:right w:val="nil"/>
            </w:tcBorders>
            <w:shd w:val="clear" w:color="auto" w:fill="auto"/>
            <w:textDirection w:val="btLr"/>
          </w:tcPr>
          <w:p w:rsidR="0080224C" w:rsidRPr="0080224C" w:rsidRDefault="0080224C" w:rsidP="005063E9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  <w:textDirection w:val="btLr"/>
          </w:tcPr>
          <w:p w:rsidR="0080224C" w:rsidRPr="0080224C" w:rsidRDefault="0080224C" w:rsidP="005063E9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8640" w:type="dxa"/>
            <w:gridSpan w:val="2"/>
            <w:vAlign w:val="center"/>
          </w:tcPr>
          <w:p w:rsidR="0080224C" w:rsidRPr="005E46EB" w:rsidRDefault="0080224C" w:rsidP="005063E9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FB44B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ပုေရဇာတံ -</w:t>
            </w:r>
            <w:r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</w:tc>
      </w:tr>
      <w:tr w:rsidR="000F4297" w:rsidRPr="005E46EB" w:rsidTr="000F4297">
        <w:trPr>
          <w:trHeight w:val="143"/>
        </w:trPr>
        <w:tc>
          <w:tcPr>
            <w:tcW w:w="360" w:type="dxa"/>
            <w:vMerge/>
            <w:shd w:val="clear" w:color="auto" w:fill="auto"/>
            <w:textDirection w:val="btLr"/>
          </w:tcPr>
          <w:p w:rsidR="000F4297" w:rsidRPr="0080224C" w:rsidRDefault="000F4297" w:rsidP="0080224C">
            <w:pPr>
              <w:ind w:left="113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shd w:val="clear" w:color="auto" w:fill="auto"/>
            <w:textDirection w:val="btLr"/>
            <w:vAlign w:val="center"/>
          </w:tcPr>
          <w:p w:rsidR="000F4297" w:rsidRPr="0080224C" w:rsidRDefault="000F4297" w:rsidP="000F4297">
            <w:pPr>
              <w:ind w:left="113" w:right="76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၀တၳဳ-၆</w:t>
            </w:r>
          </w:p>
        </w:tc>
        <w:tc>
          <w:tcPr>
            <w:tcW w:w="4320" w:type="dxa"/>
            <w:vAlign w:val="center"/>
          </w:tcPr>
          <w:p w:rsidR="000F4297" w:rsidRPr="005E46EB" w:rsidRDefault="000F4297" w:rsidP="005063E9">
            <w:pPr>
              <w:ind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စကၡာယတနံ</w:t>
            </w:r>
          </w:p>
        </w:tc>
        <w:tc>
          <w:tcPr>
            <w:tcW w:w="4320" w:type="dxa"/>
            <w:vAlign w:val="center"/>
          </w:tcPr>
          <w:p w:rsidR="000F4297" w:rsidRPr="005E46EB" w:rsidRDefault="000F4297" w:rsidP="005063E9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စကၡဳဝိညာဏႆ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0F4297" w:rsidRPr="005E46EB" w:rsidTr="000F4297">
        <w:trPr>
          <w:trHeight w:val="269"/>
        </w:trPr>
        <w:tc>
          <w:tcPr>
            <w:tcW w:w="360" w:type="dxa"/>
            <w:vMerge/>
            <w:shd w:val="clear" w:color="auto" w:fill="auto"/>
            <w:textDirection w:val="btLr"/>
          </w:tcPr>
          <w:p w:rsidR="000F4297" w:rsidRPr="0080224C" w:rsidRDefault="000F4297" w:rsidP="005063E9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auto"/>
            <w:textDirection w:val="btLr"/>
          </w:tcPr>
          <w:p w:rsidR="000F4297" w:rsidRPr="0080224C" w:rsidRDefault="000F4297" w:rsidP="005063E9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4320" w:type="dxa"/>
            <w:vAlign w:val="center"/>
          </w:tcPr>
          <w:p w:rsidR="000F4297" w:rsidRPr="005E46EB" w:rsidRDefault="000F4297" w:rsidP="005063E9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ေသာတာယတနံ/ ဃာနာ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..</w:t>
            </w: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/ ဇိ၀ွါ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..</w:t>
            </w: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/ ကာယာယတနံ</w:t>
            </w:r>
          </w:p>
        </w:tc>
        <w:tc>
          <w:tcPr>
            <w:tcW w:w="4320" w:type="dxa"/>
            <w:vAlign w:val="center"/>
          </w:tcPr>
          <w:p w:rsidR="000F4297" w:rsidRPr="005E46EB" w:rsidRDefault="000F4297" w:rsidP="005063E9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ေသာတ..</w:t>
            </w: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/ 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ဃာန..</w:t>
            </w: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/ 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ဇိ၀ွါ..</w:t>
            </w:r>
            <w:r w:rsidRPr="005E46EB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/ ကာယဝိညာဏႆ</w:t>
            </w:r>
            <w:r w:rsidRPr="00411588">
              <w:rPr>
                <w:rFonts w:ascii="-Win---WingDings" w:hAnsi="-Win---WingDings" w:cs="Zawgyi-One"/>
                <w:color w:val="FF0000"/>
              </w:rPr>
              <w:t xml:space="preserve">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0F4297" w:rsidRPr="005E46EB" w:rsidTr="000F4297">
        <w:trPr>
          <w:trHeight w:val="287"/>
        </w:trPr>
        <w:tc>
          <w:tcPr>
            <w:tcW w:w="360" w:type="dxa"/>
            <w:vMerge/>
            <w:shd w:val="clear" w:color="auto" w:fill="auto"/>
            <w:textDirection w:val="btLr"/>
          </w:tcPr>
          <w:p w:rsidR="000F4297" w:rsidRPr="0080224C" w:rsidRDefault="000F4297" w:rsidP="0080224C">
            <w:pPr>
              <w:ind w:left="113" w:right="76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0F4297" w:rsidRPr="0080224C" w:rsidRDefault="000F4297" w:rsidP="0080224C">
            <w:pPr>
              <w:ind w:left="113" w:right="76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320" w:type="dxa"/>
            <w:vAlign w:val="center"/>
          </w:tcPr>
          <w:p w:rsidR="000F4297" w:rsidRPr="005E46EB" w:rsidRDefault="000F4297" w:rsidP="005063E9">
            <w:pPr>
              <w:ind w:right="76"/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5E46EB">
              <w:rPr>
                <w:rFonts w:ascii="Zawgyi-One" w:hAnsi="Zawgyi-One" w:cs="Zawgyi-One"/>
                <w:sz w:val="20"/>
                <w:szCs w:val="20"/>
              </w:rPr>
              <w:t>၀တၳဳ</w:t>
            </w:r>
          </w:p>
        </w:tc>
        <w:tc>
          <w:tcPr>
            <w:tcW w:w="4320" w:type="dxa"/>
            <w:vAlign w:val="center"/>
          </w:tcPr>
          <w:p w:rsidR="000F4297" w:rsidRPr="005E46EB" w:rsidRDefault="000F4297" w:rsidP="005063E9">
            <w:pPr>
              <w:ind w:left="76" w:right="76"/>
              <w:rPr>
                <w:rFonts w:ascii="Zawgyi-One" w:hAnsi="Zawgyi-One" w:cs="Zawgyi-One"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sz w:val="20"/>
                <w:szCs w:val="20"/>
              </w:rPr>
              <w:t>ဝိပါကာဗ်ာကတာနံ ကိရိယာဗ်ာကတာနံ ခႏၶာနံ</w:t>
            </w:r>
            <w:r w:rsidRPr="00411588">
              <w:rPr>
                <w:rFonts w:ascii="-Win---WingDings" w:hAnsi="-Win---WingDings" w:cs="Zawgyi-One"/>
                <w:color w:val="FF0000"/>
              </w:rPr>
              <w:t xml:space="preserve">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0F4297" w:rsidRPr="005E46EB" w:rsidTr="000F4297">
        <w:trPr>
          <w:trHeight w:val="287"/>
        </w:trPr>
        <w:tc>
          <w:tcPr>
            <w:tcW w:w="360" w:type="dxa"/>
            <w:vMerge/>
            <w:tcBorders>
              <w:right w:val="nil"/>
            </w:tcBorders>
            <w:shd w:val="clear" w:color="auto" w:fill="auto"/>
            <w:textDirection w:val="btLr"/>
          </w:tcPr>
          <w:p w:rsidR="000F4297" w:rsidRPr="0080224C" w:rsidRDefault="000F4297" w:rsidP="005063E9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left w:val="nil"/>
            </w:tcBorders>
            <w:shd w:val="clear" w:color="auto" w:fill="auto"/>
            <w:textDirection w:val="btLr"/>
          </w:tcPr>
          <w:p w:rsidR="000F4297" w:rsidRPr="0080224C" w:rsidRDefault="000F4297" w:rsidP="005063E9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</w:p>
        </w:tc>
        <w:tc>
          <w:tcPr>
            <w:tcW w:w="8640" w:type="dxa"/>
            <w:gridSpan w:val="2"/>
            <w:vAlign w:val="center"/>
          </w:tcPr>
          <w:p w:rsidR="000F4297" w:rsidRPr="00D91D9E" w:rsidRDefault="000F4297" w:rsidP="005063E9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D91D9E">
              <w:rPr>
                <w:rFonts w:ascii="Zawgyi-One" w:hAnsi="Zawgyi-One" w:cs="Zawgyi-One"/>
                <w:b/>
                <w:color w:val="FF0000"/>
                <w:sz w:val="20"/>
                <w:szCs w:val="20"/>
              </w:rPr>
              <w:t>ပစၧာဇာတာ</w:t>
            </w:r>
          </w:p>
        </w:tc>
      </w:tr>
      <w:tr w:rsidR="000F4297" w:rsidRPr="005E46EB" w:rsidTr="000F4297">
        <w:trPr>
          <w:trHeight w:val="287"/>
        </w:trPr>
        <w:tc>
          <w:tcPr>
            <w:tcW w:w="360" w:type="dxa"/>
            <w:vMerge/>
            <w:tcBorders>
              <w:right w:val="nil"/>
            </w:tcBorders>
            <w:shd w:val="clear" w:color="auto" w:fill="auto"/>
            <w:textDirection w:val="btLr"/>
          </w:tcPr>
          <w:p w:rsidR="000F4297" w:rsidRPr="0080224C" w:rsidRDefault="000F4297" w:rsidP="005063E9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nil"/>
              <w:bottom w:val="nil"/>
            </w:tcBorders>
            <w:shd w:val="clear" w:color="auto" w:fill="auto"/>
            <w:textDirection w:val="btLr"/>
          </w:tcPr>
          <w:p w:rsidR="000F4297" w:rsidRPr="0080224C" w:rsidRDefault="000F4297" w:rsidP="005063E9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</w:p>
        </w:tc>
        <w:tc>
          <w:tcPr>
            <w:tcW w:w="4320" w:type="dxa"/>
            <w:vAlign w:val="center"/>
          </w:tcPr>
          <w:p w:rsidR="000F4297" w:rsidRPr="00D91D9E" w:rsidRDefault="000F4297" w:rsidP="005063E9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D91D9E">
              <w:rPr>
                <w:rFonts w:ascii="Zawgyi-One" w:hAnsi="Zawgyi-One" w:cs="Zawgyi-One"/>
                <w:color w:val="FF0000"/>
                <w:sz w:val="20"/>
                <w:szCs w:val="20"/>
              </w:rPr>
              <w:t>၀ိပါကာဗ်ာကတာ ကိရိယာဗ်ာကတာ ခႏၶာ</w:t>
            </w:r>
          </w:p>
        </w:tc>
        <w:tc>
          <w:tcPr>
            <w:tcW w:w="4320" w:type="dxa"/>
            <w:vAlign w:val="center"/>
          </w:tcPr>
          <w:p w:rsidR="000F4297" w:rsidRPr="00D91D9E" w:rsidRDefault="000F4297" w:rsidP="005063E9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D91D9E">
              <w:rPr>
                <w:rFonts w:ascii="Zawgyi-One" w:hAnsi="Zawgyi-One" w:cs="Zawgyi-One"/>
                <w:color w:val="FF0000"/>
                <w:sz w:val="20"/>
                <w:szCs w:val="20"/>
              </w:rPr>
              <w:t xml:space="preserve">ပုေရဇာတႆ ဣမႆ ကာယႆ </w:t>
            </w:r>
            <w:r w:rsidRPr="000F4297">
              <w:rPr>
                <w:rFonts w:ascii="-Win---WingDings" w:hAnsi="-Win---WingDings" w:cs="Zawgyi-One"/>
                <w:color w:val="FF0000"/>
                <w:sz w:val="20"/>
              </w:rPr>
              <w:t>d</w:t>
            </w:r>
          </w:p>
        </w:tc>
      </w:tr>
      <w:tr w:rsidR="0080224C" w:rsidRPr="005E46EB" w:rsidTr="000F4297">
        <w:trPr>
          <w:trHeight w:val="224"/>
        </w:trPr>
        <w:tc>
          <w:tcPr>
            <w:tcW w:w="360" w:type="dxa"/>
            <w:vMerge/>
            <w:tcBorders>
              <w:right w:val="nil"/>
            </w:tcBorders>
            <w:shd w:val="clear" w:color="auto" w:fill="auto"/>
            <w:textDirection w:val="btLr"/>
          </w:tcPr>
          <w:p w:rsidR="0080224C" w:rsidRPr="0080224C" w:rsidRDefault="0080224C" w:rsidP="003B5C60">
            <w:pPr>
              <w:ind w:left="76" w:right="76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</w:tcBorders>
            <w:shd w:val="clear" w:color="auto" w:fill="auto"/>
            <w:textDirection w:val="btLr"/>
          </w:tcPr>
          <w:p w:rsidR="0080224C" w:rsidRPr="0080224C" w:rsidRDefault="0080224C" w:rsidP="003B5C60">
            <w:pPr>
              <w:ind w:left="76" w:right="76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CCFFFF"/>
            <w:vAlign w:val="center"/>
          </w:tcPr>
          <w:p w:rsidR="0080224C" w:rsidRPr="009555FC" w:rsidRDefault="0080224C" w:rsidP="003B5C60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 xml:space="preserve">(၄) 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>အဗ်ာကေတာ ဓေမၼာ</w:t>
            </w:r>
          </w:p>
        </w:tc>
        <w:tc>
          <w:tcPr>
            <w:tcW w:w="4320" w:type="dxa"/>
            <w:shd w:val="clear" w:color="auto" w:fill="CCFFFF"/>
            <w:vAlign w:val="center"/>
          </w:tcPr>
          <w:p w:rsidR="0080224C" w:rsidRPr="009555FC" w:rsidRDefault="0080224C" w:rsidP="005063E9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ကုသလ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ႆ ဓမၼႆ </w:t>
            </w:r>
            <w:r w:rsidR="000F4297"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0F4297" w:rsidRPr="005E46EB" w:rsidTr="000F4297">
        <w:trPr>
          <w:cantSplit/>
          <w:trHeight w:val="80"/>
        </w:trPr>
        <w:tc>
          <w:tcPr>
            <w:tcW w:w="360" w:type="dxa"/>
            <w:vMerge/>
            <w:shd w:val="clear" w:color="auto" w:fill="auto"/>
            <w:textDirection w:val="btLr"/>
          </w:tcPr>
          <w:p w:rsidR="000F4297" w:rsidRPr="0080224C" w:rsidRDefault="000F4297" w:rsidP="005063E9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shd w:val="clear" w:color="auto" w:fill="auto"/>
            <w:textDirection w:val="btLr"/>
          </w:tcPr>
          <w:p w:rsidR="000F4297" w:rsidRPr="0080224C" w:rsidRDefault="000F4297" w:rsidP="005063E9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sz w:val="20"/>
                <w:szCs w:val="20"/>
              </w:rPr>
              <w:t>၀တၳဳ</w:t>
            </w:r>
          </w:p>
        </w:tc>
        <w:tc>
          <w:tcPr>
            <w:tcW w:w="8640" w:type="dxa"/>
            <w:gridSpan w:val="2"/>
            <w:vAlign w:val="center"/>
          </w:tcPr>
          <w:p w:rsidR="000F4297" w:rsidRPr="005E46EB" w:rsidRDefault="000F4297" w:rsidP="005063E9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FB44B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ပုေရဇာတံ -</w:t>
            </w:r>
          </w:p>
        </w:tc>
      </w:tr>
      <w:tr w:rsidR="000F4297" w:rsidRPr="005E46EB" w:rsidTr="000F4297">
        <w:trPr>
          <w:cantSplit/>
          <w:trHeight w:val="278"/>
        </w:trPr>
        <w:tc>
          <w:tcPr>
            <w:tcW w:w="360" w:type="dxa"/>
            <w:vMerge/>
            <w:shd w:val="clear" w:color="auto" w:fill="auto"/>
            <w:textDirection w:val="btLr"/>
          </w:tcPr>
          <w:p w:rsidR="000F4297" w:rsidRPr="0080224C" w:rsidRDefault="000F4297" w:rsidP="005063E9">
            <w:pPr>
              <w:ind w:left="76" w:right="76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0F4297" w:rsidRPr="0080224C" w:rsidRDefault="000F4297" w:rsidP="005063E9">
            <w:pPr>
              <w:ind w:left="76" w:right="76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320" w:type="dxa"/>
            <w:vAlign w:val="center"/>
          </w:tcPr>
          <w:p w:rsidR="000F4297" w:rsidRPr="005E46EB" w:rsidRDefault="000F4297" w:rsidP="005063E9">
            <w:pPr>
              <w:ind w:left="76" w:right="76"/>
              <w:rPr>
                <w:rFonts w:ascii="Zawgyi-One" w:hAnsi="Zawgyi-One" w:cs="Zawgyi-One"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sz w:val="20"/>
                <w:szCs w:val="20"/>
              </w:rPr>
              <w:t>၀တၳဳ</w:t>
            </w:r>
          </w:p>
        </w:tc>
        <w:tc>
          <w:tcPr>
            <w:tcW w:w="4320" w:type="dxa"/>
            <w:vAlign w:val="center"/>
          </w:tcPr>
          <w:p w:rsidR="000F4297" w:rsidRPr="005E46EB" w:rsidRDefault="000F4297" w:rsidP="005063E9">
            <w:pPr>
              <w:ind w:left="76" w:right="76"/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ကုသလာနံ</w:t>
            </w:r>
            <w:r w:rsidRPr="005E46EB">
              <w:rPr>
                <w:rFonts w:ascii="Zawgyi-One" w:hAnsi="Zawgyi-One" w:cs="Zawgyi-One"/>
                <w:sz w:val="20"/>
                <w:szCs w:val="20"/>
              </w:rPr>
              <w:t xml:space="preserve"> ခႏၶာနံ</w:t>
            </w:r>
            <w:r w:rsidRPr="00411588">
              <w:rPr>
                <w:rFonts w:ascii="-Win---WingDings" w:hAnsi="-Win---WingDings" w:cs="Zawgyi-One"/>
                <w:color w:val="FF0000"/>
              </w:rPr>
              <w:t xml:space="preserve">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80224C" w:rsidRPr="005E46EB" w:rsidTr="000F4297">
        <w:trPr>
          <w:cantSplit/>
          <w:trHeight w:val="233"/>
        </w:trPr>
        <w:tc>
          <w:tcPr>
            <w:tcW w:w="360" w:type="dxa"/>
            <w:vMerge/>
            <w:tcBorders>
              <w:right w:val="nil"/>
            </w:tcBorders>
            <w:shd w:val="clear" w:color="auto" w:fill="auto"/>
            <w:textDirection w:val="btLr"/>
          </w:tcPr>
          <w:p w:rsidR="0080224C" w:rsidRPr="0080224C" w:rsidRDefault="0080224C" w:rsidP="003B5C60">
            <w:pPr>
              <w:ind w:left="76" w:right="76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  <w:textDirection w:val="btLr"/>
          </w:tcPr>
          <w:p w:rsidR="0080224C" w:rsidRPr="0080224C" w:rsidRDefault="0080224C" w:rsidP="003B5C60">
            <w:pPr>
              <w:ind w:left="76" w:right="76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CCFFFF"/>
            <w:vAlign w:val="center"/>
          </w:tcPr>
          <w:p w:rsidR="0080224C" w:rsidRPr="009555FC" w:rsidRDefault="0080224C" w:rsidP="003B5C60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 xml:space="preserve">(၅) 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>အဗ်ာကေတာ ဓေမၼာ</w:t>
            </w:r>
          </w:p>
        </w:tc>
        <w:tc>
          <w:tcPr>
            <w:tcW w:w="4320" w:type="dxa"/>
            <w:shd w:val="clear" w:color="auto" w:fill="CCFFFF"/>
            <w:vAlign w:val="center"/>
          </w:tcPr>
          <w:p w:rsidR="0080224C" w:rsidRPr="009555FC" w:rsidRDefault="0080224C" w:rsidP="005063E9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အကုသလ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ႆ ဓမၼႆ </w:t>
            </w:r>
            <w:r w:rsidR="000F4297"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0F4297" w:rsidRPr="005E46EB" w:rsidTr="000F4297">
        <w:trPr>
          <w:cantSplit/>
          <w:trHeight w:val="260"/>
        </w:trPr>
        <w:tc>
          <w:tcPr>
            <w:tcW w:w="360" w:type="dxa"/>
            <w:vMerge/>
            <w:shd w:val="clear" w:color="auto" w:fill="auto"/>
            <w:textDirection w:val="btLr"/>
          </w:tcPr>
          <w:p w:rsidR="000F4297" w:rsidRPr="0080224C" w:rsidRDefault="000F4297" w:rsidP="005063E9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shd w:val="clear" w:color="auto" w:fill="auto"/>
            <w:textDirection w:val="btLr"/>
          </w:tcPr>
          <w:p w:rsidR="000F4297" w:rsidRPr="0080224C" w:rsidRDefault="000F4297" w:rsidP="005063E9">
            <w:pPr>
              <w:ind w:left="76" w:right="76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sz w:val="20"/>
                <w:szCs w:val="20"/>
              </w:rPr>
              <w:t>၀တၳဳ</w:t>
            </w:r>
          </w:p>
        </w:tc>
        <w:tc>
          <w:tcPr>
            <w:tcW w:w="8640" w:type="dxa"/>
            <w:gridSpan w:val="2"/>
            <w:vAlign w:val="center"/>
          </w:tcPr>
          <w:p w:rsidR="000F4297" w:rsidRDefault="000F4297" w:rsidP="005063E9">
            <w:pPr>
              <w:ind w:left="76" w:right="76"/>
              <w:rPr>
                <w:rFonts w:ascii="Zawgyi-One" w:hAnsi="Zawgyi-One" w:cs="Zawgyi-One"/>
                <w:sz w:val="20"/>
                <w:szCs w:val="20"/>
              </w:rPr>
            </w:pPr>
            <w:r w:rsidRPr="00FB44B5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ပုေရဇာတံ -</w:t>
            </w:r>
          </w:p>
        </w:tc>
      </w:tr>
      <w:tr w:rsidR="000F4297" w:rsidRPr="005E46EB" w:rsidTr="000F4297">
        <w:trPr>
          <w:cantSplit/>
          <w:trHeight w:val="260"/>
        </w:trPr>
        <w:tc>
          <w:tcPr>
            <w:tcW w:w="360" w:type="dxa"/>
            <w:vMerge/>
            <w:shd w:val="clear" w:color="auto" w:fill="auto"/>
            <w:textDirection w:val="btLr"/>
          </w:tcPr>
          <w:p w:rsidR="000F4297" w:rsidRPr="0080224C" w:rsidRDefault="000F4297" w:rsidP="005063E9">
            <w:pPr>
              <w:ind w:left="76" w:right="76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auto"/>
            <w:textDirection w:val="btLr"/>
          </w:tcPr>
          <w:p w:rsidR="000F4297" w:rsidRPr="0080224C" w:rsidRDefault="000F4297" w:rsidP="005063E9">
            <w:pPr>
              <w:ind w:left="76" w:right="76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4320" w:type="dxa"/>
            <w:vAlign w:val="center"/>
          </w:tcPr>
          <w:p w:rsidR="000F4297" w:rsidRPr="005E46EB" w:rsidRDefault="000F4297" w:rsidP="005063E9">
            <w:pPr>
              <w:ind w:left="76" w:right="76"/>
              <w:rPr>
                <w:rFonts w:ascii="Zawgyi-One" w:hAnsi="Zawgyi-One" w:cs="Zawgyi-One"/>
                <w:sz w:val="20"/>
                <w:szCs w:val="20"/>
              </w:rPr>
            </w:pPr>
            <w:r w:rsidRPr="005E46EB">
              <w:rPr>
                <w:rFonts w:ascii="Zawgyi-One" w:hAnsi="Zawgyi-One" w:cs="Zawgyi-One"/>
                <w:sz w:val="20"/>
                <w:szCs w:val="20"/>
              </w:rPr>
              <w:t>၀တၳဳ</w:t>
            </w:r>
          </w:p>
        </w:tc>
        <w:tc>
          <w:tcPr>
            <w:tcW w:w="4320" w:type="dxa"/>
            <w:vAlign w:val="center"/>
          </w:tcPr>
          <w:p w:rsidR="000F4297" w:rsidRPr="005E46EB" w:rsidRDefault="000F4297" w:rsidP="005063E9">
            <w:pPr>
              <w:ind w:left="76" w:right="76"/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အကုသလာနံ</w:t>
            </w:r>
            <w:r w:rsidRPr="005E46EB">
              <w:rPr>
                <w:rFonts w:ascii="Zawgyi-One" w:hAnsi="Zawgyi-One" w:cs="Zawgyi-One"/>
                <w:sz w:val="20"/>
                <w:szCs w:val="20"/>
              </w:rPr>
              <w:t xml:space="preserve"> ခႏၶာနံ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0F4297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</w:tbl>
    <w:p w:rsidR="00CC74F3" w:rsidRPr="00CC74F3" w:rsidRDefault="00CC74F3" w:rsidP="00CC74F3">
      <w:pPr>
        <w:spacing w:after="0"/>
        <w:jc w:val="center"/>
        <w:rPr>
          <w:rFonts w:ascii="Zawgyi-One" w:hAnsi="Zawgyi-One" w:cs="Zawgyi-One"/>
          <w:sz w:val="18"/>
        </w:rPr>
      </w:pPr>
      <w:r w:rsidRPr="00CC74F3">
        <w:rPr>
          <w:rFonts w:ascii="Zawgyi-One" w:hAnsi="Zawgyi-One" w:cs="Zawgyi-One"/>
          <w:sz w:val="18"/>
        </w:rPr>
        <w:t>မွတ္ခ်က္။ အနီေရာင္ပါဠိမ်ားသည္ ပစၧာဇာတပစၥည္း ျဖစ္ပါသည္။ ေအာက္ပါဇယားတြင္လည္း သီးသန္႔ၾကည့္ရႈႏိုင္ပါသည္။</w:t>
      </w:r>
    </w:p>
    <w:p w:rsidR="00CC74F3" w:rsidRPr="00CC74F3" w:rsidRDefault="00CC74F3" w:rsidP="00CC74F3">
      <w:pPr>
        <w:spacing w:after="0"/>
        <w:jc w:val="center"/>
        <w:rPr>
          <w:rFonts w:ascii="Zawgyi-One" w:hAnsi="Zawgyi-One" w:cs="Zawgyi-One"/>
          <w:sz w:val="20"/>
        </w:rPr>
      </w:pPr>
    </w:p>
    <w:p w:rsidR="00A53BE4" w:rsidRDefault="00A53BE4" w:rsidP="009F7525">
      <w:pPr>
        <w:jc w:val="center"/>
        <w:rPr>
          <w:rFonts w:ascii="Zawgyi-One" w:hAnsi="Zawgyi-One" w:cs="Zawgyi-One"/>
          <w:b/>
        </w:rPr>
        <w:sectPr w:rsidR="00A53BE4" w:rsidSect="00F25150">
          <w:headerReference w:type="default" r:id="rId9"/>
          <w:pgSz w:w="11907" w:h="16839" w:code="9"/>
          <w:pgMar w:top="1296" w:right="1152" w:bottom="1296" w:left="1584" w:header="720" w:footer="720" w:gutter="0"/>
          <w:cols w:space="720"/>
          <w:docGrid w:linePitch="360"/>
        </w:sectPr>
      </w:pPr>
    </w:p>
    <w:p w:rsidR="009F7525" w:rsidRDefault="009F7525" w:rsidP="009F7525">
      <w:pPr>
        <w:jc w:val="center"/>
        <w:rPr>
          <w:rFonts w:ascii="Zawgyi-One" w:hAnsi="Zawgyi-One" w:cs="Zawgyi-One"/>
          <w:b/>
        </w:rPr>
      </w:pPr>
      <w:r>
        <w:rPr>
          <w:rFonts w:ascii="Zawgyi-One" w:hAnsi="Zawgyi-One" w:cs="Zawgyi-One"/>
          <w:b/>
        </w:rPr>
        <w:lastRenderedPageBreak/>
        <w:t>အတၳိ/အ၀ိဂတ</w:t>
      </w:r>
      <w:r w:rsidRPr="007E642E">
        <w:rPr>
          <w:rFonts w:ascii="Zawgyi-One" w:hAnsi="Zawgyi-One" w:cs="Zawgyi-One"/>
          <w:b/>
        </w:rPr>
        <w:t>ပစၥည္း</w:t>
      </w:r>
    </w:p>
    <w:p w:rsidR="009F7525" w:rsidRPr="007E642E" w:rsidRDefault="009F7525" w:rsidP="009F7525">
      <w:pPr>
        <w:ind w:left="270"/>
        <w:rPr>
          <w:rFonts w:ascii="Zawgyi-One" w:hAnsi="Zawgyi-One" w:cs="Zawgyi-One"/>
        </w:rPr>
      </w:pPr>
      <w:r w:rsidRPr="007E642E">
        <w:rPr>
          <w:rFonts w:ascii="Zawgyi-One" w:hAnsi="Zawgyi-One" w:cs="Zawgyi-One"/>
        </w:rPr>
        <w:t>သခ်ၤာ (</w:t>
      </w:r>
      <w:r>
        <w:rPr>
          <w:rFonts w:ascii="Zawgyi-One" w:hAnsi="Zawgyi-One" w:cs="Zawgyi-One"/>
        </w:rPr>
        <w:t>ေတရသ</w:t>
      </w:r>
      <w:r w:rsidRPr="007E642E">
        <w:rPr>
          <w:rFonts w:ascii="Zawgyi-One" w:hAnsi="Zawgyi-One" w:cs="Zawgyi-One"/>
        </w:rPr>
        <w:t xml:space="preserve">) </w:t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  <w:t xml:space="preserve">                (</w:t>
      </w:r>
      <w:r w:rsidRPr="00C33C3E">
        <w:rPr>
          <w:rFonts w:ascii="-Win---WingDings" w:hAnsi="-Win---WingDings" w:cs="Zawgyi-One"/>
          <w:color w:val="000000" w:themeColor="text1"/>
          <w:sz w:val="20"/>
        </w:rPr>
        <w:t>d</w:t>
      </w:r>
      <w:r>
        <w:rPr>
          <w:rFonts w:ascii="Courier New" w:hAnsi="Courier New" w:cs="Courier New"/>
          <w:b/>
          <w:color w:val="FF0000"/>
          <w:sz w:val="24"/>
          <w:szCs w:val="20"/>
        </w:rPr>
        <w:t xml:space="preserve"> </w:t>
      </w:r>
      <w:r>
        <w:rPr>
          <w:rFonts w:ascii="Zawgyi-One" w:hAnsi="Zawgyi-One" w:cs="Zawgyi-One"/>
        </w:rPr>
        <w:t xml:space="preserve">= </w:t>
      </w:r>
      <w:r w:rsidR="006621D5" w:rsidRPr="006621D5">
        <w:rPr>
          <w:rFonts w:ascii="Zawgyi-One" w:hAnsi="Zawgyi-One" w:cs="Zawgyi-One"/>
        </w:rPr>
        <w:t>အတၳိ/အ၀ိဂတ</w:t>
      </w:r>
      <w:r w:rsidRPr="006621D5">
        <w:rPr>
          <w:rFonts w:ascii="Zawgyi-One" w:hAnsi="Zawgyi-One" w:cs="Zawgyi-One"/>
        </w:rPr>
        <w:t>ပစၥေယန</w:t>
      </w:r>
      <w:r>
        <w:rPr>
          <w:rFonts w:ascii="Zawgyi-One" w:hAnsi="Zawgyi-One" w:cs="Zawgyi-One"/>
        </w:rPr>
        <w:t xml:space="preserve"> ပစၥေယာ။)</w:t>
      </w:r>
    </w:p>
    <w:tbl>
      <w:tblPr>
        <w:tblStyle w:val="TableGrid"/>
        <w:tblW w:w="9314" w:type="dxa"/>
        <w:tblInd w:w="240" w:type="dxa"/>
        <w:tblLayout w:type="fixed"/>
        <w:tblCellMar>
          <w:left w:w="14" w:type="dxa"/>
          <w:right w:w="14" w:type="dxa"/>
        </w:tblCellMar>
        <w:tblLook w:val="04A0"/>
      </w:tblPr>
      <w:tblGrid>
        <w:gridCol w:w="1124"/>
        <w:gridCol w:w="3960"/>
        <w:gridCol w:w="4230"/>
      </w:tblGrid>
      <w:tr w:rsidR="009F7525" w:rsidRPr="00C27817" w:rsidTr="006621D5">
        <w:trPr>
          <w:trHeight w:val="432"/>
        </w:trPr>
        <w:tc>
          <w:tcPr>
            <w:tcW w:w="1124" w:type="dxa"/>
            <w:tcBorders>
              <w:top w:val="nil"/>
              <w:left w:val="nil"/>
            </w:tcBorders>
            <w:vAlign w:val="center"/>
          </w:tcPr>
          <w:p w:rsidR="009F7525" w:rsidRPr="00C27817" w:rsidRDefault="009F7525" w:rsidP="00D75E57">
            <w:pPr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:rsidR="009F7525" w:rsidRPr="005E46EB" w:rsidRDefault="009F7525" w:rsidP="00D75E57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ပဒ [</w:t>
            </w:r>
            <w:r w:rsidRPr="005E46EB">
              <w:rPr>
                <w:rFonts w:ascii="Zawgyi-One" w:hAnsi="Zawgyi-One" w:cs="Zawgyi-One"/>
                <w:b/>
                <w:sz w:val="20"/>
                <w:szCs w:val="20"/>
              </w:rPr>
              <w:t>ပစၥည္း(ကတၱား)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>]</w:t>
            </w:r>
          </w:p>
        </w:tc>
        <w:tc>
          <w:tcPr>
            <w:tcW w:w="4230" w:type="dxa"/>
            <w:vAlign w:val="center"/>
          </w:tcPr>
          <w:p w:rsidR="009F7525" w:rsidRPr="005E46EB" w:rsidRDefault="009F7525" w:rsidP="00D75E57">
            <w:pPr>
              <w:ind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ပဒါ၀သာန [</w:t>
            </w:r>
            <w:r w:rsidRPr="005E46EB">
              <w:rPr>
                <w:rFonts w:ascii="Zawgyi-One" w:hAnsi="Zawgyi-One" w:cs="Zawgyi-One"/>
                <w:b/>
                <w:sz w:val="20"/>
                <w:szCs w:val="20"/>
              </w:rPr>
              <w:t>ပစၥ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>ယုပၸန္</w:t>
            </w:r>
            <w:r w:rsidRPr="005E46EB">
              <w:rPr>
                <w:rFonts w:ascii="Zawgyi-One" w:hAnsi="Zawgyi-One" w:cs="Zawgyi-One"/>
                <w:b/>
                <w:sz w:val="20"/>
                <w:szCs w:val="20"/>
              </w:rPr>
              <w:t>(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>သမၸဒါန္</w:t>
            </w:r>
            <w:r w:rsidRPr="005E46EB">
              <w:rPr>
                <w:rFonts w:ascii="Zawgyi-One" w:hAnsi="Zawgyi-One" w:cs="Zawgyi-One"/>
                <w:b/>
                <w:sz w:val="20"/>
                <w:szCs w:val="20"/>
              </w:rPr>
              <w:t>)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>]</w:t>
            </w:r>
          </w:p>
        </w:tc>
      </w:tr>
      <w:tr w:rsidR="009F7525" w:rsidRPr="00C27817" w:rsidTr="006621D5">
        <w:trPr>
          <w:trHeight w:val="432"/>
        </w:trPr>
        <w:tc>
          <w:tcPr>
            <w:tcW w:w="1124" w:type="dxa"/>
            <w:vMerge w:val="restart"/>
            <w:tcBorders>
              <w:right w:val="double" w:sz="4" w:space="0" w:color="auto"/>
            </w:tcBorders>
            <w:textDirection w:val="btLr"/>
            <w:vAlign w:val="center"/>
          </w:tcPr>
          <w:p w:rsidR="009F7525" w:rsidRPr="00C27817" w:rsidRDefault="009F7525" w:rsidP="00D75E57">
            <w:pPr>
              <w:ind w:left="113" w:right="113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ကုသလပဒ-၃</w:t>
            </w:r>
          </w:p>
        </w:tc>
        <w:tc>
          <w:tcPr>
            <w:tcW w:w="3960" w:type="dxa"/>
            <w:tcBorders>
              <w:left w:val="double" w:sz="4" w:space="0" w:color="auto"/>
            </w:tcBorders>
            <w:shd w:val="clear" w:color="auto" w:fill="CCECFF"/>
            <w:vAlign w:val="center"/>
          </w:tcPr>
          <w:p w:rsidR="009F7525" w:rsidRPr="009555FC" w:rsidRDefault="009F7525" w:rsidP="00D75E57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(၁) ကုသေလာ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ဓေမၼာ</w:t>
            </w:r>
          </w:p>
        </w:tc>
        <w:tc>
          <w:tcPr>
            <w:tcW w:w="4230" w:type="dxa"/>
            <w:shd w:val="clear" w:color="auto" w:fill="CCECFF"/>
            <w:vAlign w:val="center"/>
          </w:tcPr>
          <w:p w:rsidR="009F7525" w:rsidRPr="009555FC" w:rsidRDefault="009F7525" w:rsidP="00D75E57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ကုသလ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ႆ ဓမၼႆ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9F7525" w:rsidRPr="00C27817" w:rsidTr="006621D5">
        <w:trPr>
          <w:trHeight w:val="432"/>
        </w:trPr>
        <w:tc>
          <w:tcPr>
            <w:tcW w:w="1124" w:type="dxa"/>
            <w:vMerge/>
            <w:tcBorders>
              <w:right w:val="double" w:sz="4" w:space="0" w:color="auto"/>
            </w:tcBorders>
            <w:vAlign w:val="center"/>
          </w:tcPr>
          <w:p w:rsidR="009F7525" w:rsidRPr="00C27817" w:rsidRDefault="009F7525" w:rsidP="00D75E57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</w:tcBorders>
            <w:vAlign w:val="center"/>
          </w:tcPr>
          <w:p w:rsidR="009F7525" w:rsidRPr="00C27817" w:rsidRDefault="009F7525" w:rsidP="00D75E57">
            <w:pPr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ကုသေလာ [၁ ၃ ၂]ခေႏၶာ</w:t>
            </w:r>
          </w:p>
        </w:tc>
        <w:tc>
          <w:tcPr>
            <w:tcW w:w="4230" w:type="dxa"/>
            <w:vAlign w:val="center"/>
          </w:tcPr>
          <w:p w:rsidR="009F7525" w:rsidRPr="00C27817" w:rsidRDefault="009F7525" w:rsidP="00D75E57">
            <w:pPr>
              <w:ind w:right="-4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[၃ ၁ ၂]ခႏၶာနံ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9F7525" w:rsidRPr="00C27817" w:rsidTr="006621D5">
        <w:trPr>
          <w:trHeight w:val="432"/>
        </w:trPr>
        <w:tc>
          <w:tcPr>
            <w:tcW w:w="1124" w:type="dxa"/>
            <w:vMerge/>
            <w:tcBorders>
              <w:right w:val="double" w:sz="4" w:space="0" w:color="auto"/>
            </w:tcBorders>
            <w:vAlign w:val="center"/>
          </w:tcPr>
          <w:p w:rsidR="009F7525" w:rsidRPr="00C27817" w:rsidRDefault="009F7525" w:rsidP="00D75E57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</w:tcBorders>
            <w:shd w:val="clear" w:color="auto" w:fill="CCECFF"/>
            <w:vAlign w:val="center"/>
          </w:tcPr>
          <w:p w:rsidR="009F7525" w:rsidRPr="009555FC" w:rsidRDefault="009F7525" w:rsidP="00D75E57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(၂) ကုသေလာ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ဓေမၼာ</w:t>
            </w:r>
          </w:p>
        </w:tc>
        <w:tc>
          <w:tcPr>
            <w:tcW w:w="4230" w:type="dxa"/>
            <w:shd w:val="clear" w:color="auto" w:fill="CCECFF"/>
            <w:vAlign w:val="center"/>
          </w:tcPr>
          <w:p w:rsidR="009F7525" w:rsidRPr="009555FC" w:rsidRDefault="009F7525" w:rsidP="00D75E57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အဗ်ာကတ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ႆ ဓမၼႆ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9F7525" w:rsidRPr="00C27817" w:rsidTr="006621D5">
        <w:trPr>
          <w:trHeight w:val="432"/>
        </w:trPr>
        <w:tc>
          <w:tcPr>
            <w:tcW w:w="1124" w:type="dxa"/>
            <w:vMerge/>
            <w:tcBorders>
              <w:right w:val="double" w:sz="4" w:space="0" w:color="auto"/>
            </w:tcBorders>
            <w:vAlign w:val="center"/>
          </w:tcPr>
          <w:p w:rsidR="009F7525" w:rsidRPr="00C27817" w:rsidRDefault="009F7525" w:rsidP="00D75E57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8190" w:type="dxa"/>
            <w:gridSpan w:val="2"/>
            <w:tcBorders>
              <w:left w:val="double" w:sz="4" w:space="0" w:color="auto"/>
            </w:tcBorders>
            <w:vAlign w:val="center"/>
          </w:tcPr>
          <w:p w:rsidR="009F7525" w:rsidRPr="00372302" w:rsidRDefault="009F7525" w:rsidP="00D75E57">
            <w:pPr>
              <w:ind w:right="-4"/>
              <w:rPr>
                <w:rFonts w:ascii="Zawgyi-One" w:hAnsi="Zawgyi-One" w:cs="Zawgyi-One"/>
                <w:b/>
                <w:color w:val="00990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b/>
                <w:color w:val="009900"/>
                <w:sz w:val="20"/>
                <w:szCs w:val="20"/>
              </w:rPr>
              <w:t>သဟဇာတံ၊ ပစၧာဇာတံ။</w:t>
            </w:r>
          </w:p>
        </w:tc>
      </w:tr>
      <w:tr w:rsidR="009F7525" w:rsidRPr="00C27817" w:rsidTr="006621D5">
        <w:trPr>
          <w:cantSplit/>
          <w:trHeight w:val="432"/>
        </w:trPr>
        <w:tc>
          <w:tcPr>
            <w:tcW w:w="1124" w:type="dxa"/>
            <w:vMerge/>
            <w:tcBorders>
              <w:right w:val="double" w:sz="4" w:space="0" w:color="auto"/>
            </w:tcBorders>
            <w:vAlign w:val="center"/>
          </w:tcPr>
          <w:p w:rsidR="009F7525" w:rsidRPr="00C27817" w:rsidRDefault="009F7525" w:rsidP="00D75E57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</w:tcBorders>
            <w:vAlign w:val="center"/>
          </w:tcPr>
          <w:p w:rsidR="009F7525" w:rsidRPr="00C27817" w:rsidRDefault="009F7525" w:rsidP="00D75E57">
            <w:pPr>
              <w:rPr>
                <w:rFonts w:ascii="Zawgyi-One" w:hAnsi="Zawgyi-One" w:cs="Zawgyi-One"/>
                <w:sz w:val="20"/>
                <w:szCs w:val="20"/>
              </w:rPr>
            </w:pPr>
            <w:r w:rsidRPr="009F7525">
              <w:rPr>
                <w:rFonts w:ascii="Zawgyi-One" w:hAnsi="Zawgyi-One" w:cs="Zawgyi-One"/>
                <w:b/>
                <w:sz w:val="20"/>
                <w:szCs w:val="20"/>
              </w:rPr>
              <w:t>သဟဇာတာ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27817">
              <w:rPr>
                <w:rFonts w:ascii="Zawgyi-One" w:hAnsi="Zawgyi-One" w:cs="Zawgyi-One"/>
                <w:sz w:val="20"/>
                <w:szCs w:val="20"/>
              </w:rPr>
              <w:t>ကုသလာ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27817">
              <w:rPr>
                <w:rFonts w:ascii="Zawgyi-One" w:hAnsi="Zawgyi-One" w:cs="Zawgyi-One"/>
                <w:sz w:val="20"/>
                <w:szCs w:val="20"/>
              </w:rPr>
              <w:t>ခႏၶာ</w:t>
            </w:r>
          </w:p>
        </w:tc>
        <w:tc>
          <w:tcPr>
            <w:tcW w:w="4230" w:type="dxa"/>
            <w:vAlign w:val="center"/>
          </w:tcPr>
          <w:p w:rsidR="009F7525" w:rsidRPr="00C27817" w:rsidRDefault="009F7525" w:rsidP="00D75E57">
            <w:pPr>
              <w:ind w:right="-4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စိတၱသမု႒ာနာနံ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27817">
              <w:rPr>
                <w:rFonts w:ascii="Zawgyi-One" w:hAnsi="Zawgyi-One" w:cs="Zawgyi-One"/>
                <w:sz w:val="20"/>
                <w:szCs w:val="20"/>
              </w:rPr>
              <w:t>ရူပါနံ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9F7525" w:rsidRPr="00C27817" w:rsidTr="006621D5">
        <w:trPr>
          <w:cantSplit/>
          <w:trHeight w:val="432"/>
        </w:trPr>
        <w:tc>
          <w:tcPr>
            <w:tcW w:w="1124" w:type="dxa"/>
            <w:vMerge/>
            <w:tcBorders>
              <w:right w:val="double" w:sz="4" w:space="0" w:color="auto"/>
            </w:tcBorders>
            <w:vAlign w:val="center"/>
          </w:tcPr>
          <w:p w:rsidR="009F7525" w:rsidRPr="00C27817" w:rsidRDefault="009F7525" w:rsidP="00D75E57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</w:tcBorders>
            <w:vAlign w:val="center"/>
          </w:tcPr>
          <w:p w:rsidR="009F7525" w:rsidRPr="00372302" w:rsidRDefault="009F7525" w:rsidP="009F7525">
            <w:pPr>
              <w:ind w:right="76"/>
              <w:rPr>
                <w:rFonts w:ascii="Zawgyi-One" w:hAnsi="Zawgyi-One" w:cs="Zawgyi-One"/>
                <w:color w:val="0070C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b/>
                <w:color w:val="0070C0"/>
                <w:sz w:val="20"/>
                <w:szCs w:val="20"/>
              </w:rPr>
              <w:t>ပစၧာဇာတာ</w:t>
            </w:r>
            <w:r w:rsidRPr="00372302">
              <w:rPr>
                <w:rFonts w:ascii="Zawgyi-One" w:hAnsi="Zawgyi-One" w:cs="Zawgyi-One"/>
                <w:color w:val="0070C0"/>
                <w:sz w:val="20"/>
                <w:szCs w:val="20"/>
              </w:rPr>
              <w:t xml:space="preserve"> ကုသလာ ခႏၶာ</w:t>
            </w:r>
          </w:p>
        </w:tc>
        <w:tc>
          <w:tcPr>
            <w:tcW w:w="4230" w:type="dxa"/>
            <w:vAlign w:val="center"/>
          </w:tcPr>
          <w:p w:rsidR="009F7525" w:rsidRPr="00372302" w:rsidRDefault="009F7525" w:rsidP="009F7525">
            <w:pPr>
              <w:ind w:right="76"/>
              <w:rPr>
                <w:rFonts w:ascii="Zawgyi-One" w:hAnsi="Zawgyi-One" w:cs="Zawgyi-One"/>
                <w:color w:val="0070C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color w:val="0070C0"/>
                <w:sz w:val="20"/>
                <w:szCs w:val="20"/>
              </w:rPr>
              <w:t xml:space="preserve">ပုေရဇာတႆ ဣမႆ ကာယႆ </w:t>
            </w:r>
            <w:r w:rsidRPr="00372302">
              <w:rPr>
                <w:rFonts w:ascii="-Win---WingDings" w:hAnsi="-Win---WingDings" w:cs="Zawgyi-One"/>
                <w:color w:val="0070C0"/>
                <w:sz w:val="20"/>
              </w:rPr>
              <w:t>d</w:t>
            </w:r>
          </w:p>
        </w:tc>
      </w:tr>
      <w:tr w:rsidR="009F7525" w:rsidRPr="00C27817" w:rsidTr="006621D5">
        <w:trPr>
          <w:cantSplit/>
          <w:trHeight w:val="432"/>
        </w:trPr>
        <w:tc>
          <w:tcPr>
            <w:tcW w:w="1124" w:type="dxa"/>
            <w:vMerge/>
            <w:tcBorders>
              <w:right w:val="double" w:sz="4" w:space="0" w:color="auto"/>
            </w:tcBorders>
            <w:vAlign w:val="center"/>
          </w:tcPr>
          <w:p w:rsidR="009F7525" w:rsidRPr="00C27817" w:rsidRDefault="009F7525" w:rsidP="00D75E57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</w:tcBorders>
            <w:shd w:val="clear" w:color="auto" w:fill="CCECFF"/>
            <w:vAlign w:val="center"/>
          </w:tcPr>
          <w:p w:rsidR="009F7525" w:rsidRPr="009555FC" w:rsidRDefault="009F7525" w:rsidP="00D75E57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(၃) ကုသေလာ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ဓေမၼာ</w:t>
            </w:r>
          </w:p>
        </w:tc>
        <w:tc>
          <w:tcPr>
            <w:tcW w:w="4230" w:type="dxa"/>
            <w:shd w:val="clear" w:color="auto" w:fill="CCECFF"/>
            <w:vAlign w:val="center"/>
          </w:tcPr>
          <w:p w:rsidR="009F7525" w:rsidRPr="009555FC" w:rsidRDefault="009F7525" w:rsidP="00D75E57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ကုသလႆ စ အဗ်ာကတ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ႆ 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 xml:space="preserve">စ 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ဓမၼႆ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9F7525" w:rsidRPr="00C27817" w:rsidTr="006621D5">
        <w:trPr>
          <w:cantSplit/>
          <w:trHeight w:val="432"/>
        </w:trPr>
        <w:tc>
          <w:tcPr>
            <w:tcW w:w="1124" w:type="dxa"/>
            <w:vMerge/>
            <w:tcBorders>
              <w:right w:val="double" w:sz="4" w:space="0" w:color="auto"/>
            </w:tcBorders>
            <w:vAlign w:val="center"/>
          </w:tcPr>
          <w:p w:rsidR="009F7525" w:rsidRPr="00C27817" w:rsidRDefault="009F7525" w:rsidP="00D75E57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</w:tcBorders>
            <w:vAlign w:val="center"/>
          </w:tcPr>
          <w:p w:rsidR="009F7525" w:rsidRPr="00C27817" w:rsidRDefault="009F7525" w:rsidP="00D75E57">
            <w:pPr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ကုသေလာ [၁ ၃ ၂] ခေႏၶာ</w:t>
            </w:r>
          </w:p>
        </w:tc>
        <w:tc>
          <w:tcPr>
            <w:tcW w:w="4230" w:type="dxa"/>
            <w:vAlign w:val="center"/>
          </w:tcPr>
          <w:p w:rsidR="009F7525" w:rsidRPr="00C27817" w:rsidRDefault="009F7525" w:rsidP="00D75E57">
            <w:pPr>
              <w:ind w:right="-4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[၃ ၁ ၂]ခႏၶာနံ + စိတၱသမု႒ာနာနဥၥ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27817">
              <w:rPr>
                <w:rFonts w:ascii="Zawgyi-One" w:hAnsi="Zawgyi-One" w:cs="Zawgyi-One"/>
                <w:sz w:val="20"/>
                <w:szCs w:val="20"/>
              </w:rPr>
              <w:t>ရူပါနံ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9F7525" w:rsidRPr="00C27817" w:rsidTr="006621D5">
        <w:trPr>
          <w:cantSplit/>
          <w:trHeight w:val="432"/>
        </w:trPr>
        <w:tc>
          <w:tcPr>
            <w:tcW w:w="1124" w:type="dxa"/>
            <w:vMerge w:val="restart"/>
            <w:tcBorders>
              <w:right w:val="double" w:sz="4" w:space="0" w:color="auto"/>
            </w:tcBorders>
            <w:textDirection w:val="btLr"/>
            <w:vAlign w:val="center"/>
          </w:tcPr>
          <w:p w:rsidR="009F7525" w:rsidRPr="006621D5" w:rsidRDefault="009F7525" w:rsidP="00D75E57">
            <w:pPr>
              <w:ind w:left="113" w:right="113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6621D5">
              <w:rPr>
                <w:rFonts w:ascii="Zawgyi-One" w:hAnsi="Zawgyi-One" w:cs="Zawgyi-One"/>
                <w:sz w:val="20"/>
                <w:szCs w:val="20"/>
              </w:rPr>
              <w:t>အကုသလပဒ-၃</w:t>
            </w:r>
          </w:p>
        </w:tc>
        <w:tc>
          <w:tcPr>
            <w:tcW w:w="3960" w:type="dxa"/>
            <w:tcBorders>
              <w:left w:val="double" w:sz="4" w:space="0" w:color="auto"/>
            </w:tcBorders>
            <w:shd w:val="clear" w:color="auto" w:fill="FFFFCC"/>
            <w:vAlign w:val="center"/>
          </w:tcPr>
          <w:p w:rsidR="009F7525" w:rsidRPr="00372302" w:rsidRDefault="009F7525" w:rsidP="00D75E57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b/>
                <w:sz w:val="20"/>
                <w:szCs w:val="20"/>
              </w:rPr>
              <w:t>(၄) အကုသေလာ ဓေမၼာ</w:t>
            </w:r>
          </w:p>
        </w:tc>
        <w:tc>
          <w:tcPr>
            <w:tcW w:w="4230" w:type="dxa"/>
            <w:shd w:val="clear" w:color="auto" w:fill="FFFFCC"/>
            <w:vAlign w:val="center"/>
          </w:tcPr>
          <w:p w:rsidR="009F7525" w:rsidRPr="009555FC" w:rsidRDefault="009F7525" w:rsidP="00D75E57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အကုသလ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ႆ ဓမၼႆ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9F7525" w:rsidRPr="00C27817" w:rsidTr="006621D5">
        <w:trPr>
          <w:cantSplit/>
          <w:trHeight w:val="432"/>
        </w:trPr>
        <w:tc>
          <w:tcPr>
            <w:tcW w:w="1124" w:type="dxa"/>
            <w:vMerge/>
            <w:tcBorders>
              <w:right w:val="double" w:sz="4" w:space="0" w:color="auto"/>
            </w:tcBorders>
            <w:vAlign w:val="center"/>
          </w:tcPr>
          <w:p w:rsidR="009F7525" w:rsidRPr="00372302" w:rsidRDefault="009F7525" w:rsidP="00D75E57">
            <w:pPr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</w:tcBorders>
            <w:vAlign w:val="center"/>
          </w:tcPr>
          <w:p w:rsidR="009F7525" w:rsidRPr="00372302" w:rsidRDefault="009F7525" w:rsidP="00D75E57">
            <w:pPr>
              <w:rPr>
                <w:rFonts w:ascii="Zawgyi-One" w:hAnsi="Zawgyi-One" w:cs="Zawgyi-One"/>
                <w:b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b/>
                <w:sz w:val="20"/>
                <w:szCs w:val="20"/>
              </w:rPr>
              <w:t>အကုသေလာ [၁ ၃ ၂]ခေႏၶာ</w:t>
            </w:r>
          </w:p>
        </w:tc>
        <w:tc>
          <w:tcPr>
            <w:tcW w:w="4230" w:type="dxa"/>
            <w:vAlign w:val="center"/>
          </w:tcPr>
          <w:p w:rsidR="009F7525" w:rsidRPr="00C27817" w:rsidRDefault="009F7525" w:rsidP="00D75E57">
            <w:pPr>
              <w:ind w:right="-4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[၃ ၁ ၂]ခႏၶာနံ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9F7525" w:rsidRPr="00C27817" w:rsidTr="006621D5">
        <w:trPr>
          <w:cantSplit/>
          <w:trHeight w:val="432"/>
        </w:trPr>
        <w:tc>
          <w:tcPr>
            <w:tcW w:w="1124" w:type="dxa"/>
            <w:vMerge/>
            <w:tcBorders>
              <w:right w:val="double" w:sz="4" w:space="0" w:color="auto"/>
            </w:tcBorders>
            <w:vAlign w:val="center"/>
          </w:tcPr>
          <w:p w:rsidR="009F7525" w:rsidRPr="00372302" w:rsidRDefault="009F7525" w:rsidP="00D75E57">
            <w:pPr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</w:tcBorders>
            <w:shd w:val="clear" w:color="auto" w:fill="FFFFCC"/>
            <w:vAlign w:val="center"/>
          </w:tcPr>
          <w:p w:rsidR="009F7525" w:rsidRPr="00372302" w:rsidRDefault="009F7525" w:rsidP="00D75E57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b/>
                <w:sz w:val="20"/>
                <w:szCs w:val="20"/>
              </w:rPr>
              <w:t>(၅) အကုသေလာ ဓေမၼာ</w:t>
            </w:r>
          </w:p>
        </w:tc>
        <w:tc>
          <w:tcPr>
            <w:tcW w:w="4230" w:type="dxa"/>
            <w:shd w:val="clear" w:color="auto" w:fill="FFFFCC"/>
            <w:vAlign w:val="center"/>
          </w:tcPr>
          <w:p w:rsidR="009F7525" w:rsidRPr="009555FC" w:rsidRDefault="009F7525" w:rsidP="00D75E57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အဗ်ာကတ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ႆ ဓမၼႆ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372302" w:rsidRPr="00C27817" w:rsidTr="006621D5">
        <w:trPr>
          <w:cantSplit/>
          <w:trHeight w:val="432"/>
        </w:trPr>
        <w:tc>
          <w:tcPr>
            <w:tcW w:w="1124" w:type="dxa"/>
            <w:vMerge/>
            <w:tcBorders>
              <w:right w:val="double" w:sz="4" w:space="0" w:color="auto"/>
            </w:tcBorders>
            <w:vAlign w:val="center"/>
          </w:tcPr>
          <w:p w:rsidR="00372302" w:rsidRPr="00372302" w:rsidRDefault="00372302" w:rsidP="00D75E57">
            <w:pPr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</w:p>
        </w:tc>
        <w:tc>
          <w:tcPr>
            <w:tcW w:w="8190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72302" w:rsidRPr="00372302" w:rsidRDefault="00372302" w:rsidP="00D75E57">
            <w:pPr>
              <w:ind w:right="-4"/>
              <w:rPr>
                <w:rFonts w:ascii="Zawgyi-One" w:hAnsi="Zawgyi-One" w:cs="Zawgyi-One"/>
                <w:color w:val="00990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b/>
                <w:color w:val="009900"/>
                <w:sz w:val="20"/>
                <w:szCs w:val="20"/>
              </w:rPr>
              <w:t>သဟဇာတံ၊ ပစၧာဇာတံ။</w:t>
            </w:r>
          </w:p>
        </w:tc>
      </w:tr>
      <w:tr w:rsidR="009F7525" w:rsidRPr="00C27817" w:rsidTr="006621D5">
        <w:trPr>
          <w:cantSplit/>
          <w:trHeight w:val="432"/>
        </w:trPr>
        <w:tc>
          <w:tcPr>
            <w:tcW w:w="1124" w:type="dxa"/>
            <w:vMerge/>
            <w:tcBorders>
              <w:right w:val="double" w:sz="4" w:space="0" w:color="auto"/>
            </w:tcBorders>
            <w:vAlign w:val="center"/>
          </w:tcPr>
          <w:p w:rsidR="009F7525" w:rsidRPr="00C27817" w:rsidRDefault="009F7525" w:rsidP="00D75E57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7525" w:rsidRPr="00C27817" w:rsidRDefault="009F7525" w:rsidP="00D75E57">
            <w:pPr>
              <w:rPr>
                <w:rFonts w:ascii="Zawgyi-One" w:hAnsi="Zawgyi-One" w:cs="Zawgyi-One"/>
                <w:sz w:val="20"/>
                <w:szCs w:val="20"/>
              </w:rPr>
            </w:pPr>
            <w:r w:rsidRPr="009F7525">
              <w:rPr>
                <w:rFonts w:ascii="Zawgyi-One" w:hAnsi="Zawgyi-One" w:cs="Zawgyi-One"/>
                <w:b/>
                <w:sz w:val="20"/>
                <w:szCs w:val="20"/>
              </w:rPr>
              <w:t>သဟဇာတာ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အ</w:t>
            </w:r>
            <w:r w:rsidRPr="00C27817">
              <w:rPr>
                <w:rFonts w:ascii="Zawgyi-One" w:hAnsi="Zawgyi-One" w:cs="Zawgyi-One"/>
                <w:sz w:val="20"/>
                <w:szCs w:val="20"/>
              </w:rPr>
              <w:t>ကုသလာ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27817">
              <w:rPr>
                <w:rFonts w:ascii="Zawgyi-One" w:hAnsi="Zawgyi-One" w:cs="Zawgyi-One"/>
                <w:sz w:val="20"/>
                <w:szCs w:val="20"/>
              </w:rPr>
              <w:t>ခႏၶာ</w:t>
            </w:r>
          </w:p>
        </w:tc>
        <w:tc>
          <w:tcPr>
            <w:tcW w:w="4230" w:type="dxa"/>
            <w:shd w:val="clear" w:color="auto" w:fill="auto"/>
            <w:vAlign w:val="center"/>
          </w:tcPr>
          <w:p w:rsidR="009F7525" w:rsidRPr="00C27817" w:rsidRDefault="009F7525" w:rsidP="00D75E57">
            <w:pPr>
              <w:ind w:right="-4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စိတၱသမု႒ာနာနံ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27817">
              <w:rPr>
                <w:rFonts w:ascii="Zawgyi-One" w:hAnsi="Zawgyi-One" w:cs="Zawgyi-One"/>
                <w:sz w:val="20"/>
                <w:szCs w:val="20"/>
              </w:rPr>
              <w:t>ရူပါနံ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9F7525" w:rsidRPr="00C27817" w:rsidTr="006621D5">
        <w:trPr>
          <w:cantSplit/>
          <w:trHeight w:val="432"/>
        </w:trPr>
        <w:tc>
          <w:tcPr>
            <w:tcW w:w="1124" w:type="dxa"/>
            <w:vMerge/>
            <w:tcBorders>
              <w:right w:val="double" w:sz="4" w:space="0" w:color="auto"/>
            </w:tcBorders>
            <w:vAlign w:val="center"/>
          </w:tcPr>
          <w:p w:rsidR="009F7525" w:rsidRPr="00C27817" w:rsidRDefault="009F7525" w:rsidP="00D75E57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7525" w:rsidRPr="00372302" w:rsidRDefault="009F7525" w:rsidP="00D75E57">
            <w:pPr>
              <w:ind w:right="76"/>
              <w:rPr>
                <w:rFonts w:ascii="Zawgyi-One" w:hAnsi="Zawgyi-One" w:cs="Zawgyi-One"/>
                <w:color w:val="0070C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b/>
                <w:color w:val="0070C0"/>
                <w:sz w:val="20"/>
                <w:szCs w:val="20"/>
              </w:rPr>
              <w:t>ပစၧာဇာတာ</w:t>
            </w:r>
            <w:r w:rsidRPr="00372302">
              <w:rPr>
                <w:rFonts w:ascii="Zawgyi-One" w:hAnsi="Zawgyi-One" w:cs="Zawgyi-One"/>
                <w:color w:val="0070C0"/>
                <w:sz w:val="20"/>
                <w:szCs w:val="20"/>
              </w:rPr>
              <w:t xml:space="preserve"> အကုသလာ ခႏၶာ</w:t>
            </w:r>
          </w:p>
        </w:tc>
        <w:tc>
          <w:tcPr>
            <w:tcW w:w="4230" w:type="dxa"/>
            <w:shd w:val="clear" w:color="auto" w:fill="auto"/>
            <w:vAlign w:val="center"/>
          </w:tcPr>
          <w:p w:rsidR="009F7525" w:rsidRPr="00372302" w:rsidRDefault="009F7525" w:rsidP="00D75E57">
            <w:pPr>
              <w:ind w:right="76"/>
              <w:rPr>
                <w:rFonts w:ascii="Zawgyi-One" w:hAnsi="Zawgyi-One" w:cs="Zawgyi-One"/>
                <w:color w:val="0070C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color w:val="0070C0"/>
                <w:sz w:val="20"/>
                <w:szCs w:val="20"/>
              </w:rPr>
              <w:t xml:space="preserve">ပုေရဇာတႆ ဣမႆ ကာယႆ </w:t>
            </w:r>
            <w:r w:rsidRPr="00372302">
              <w:rPr>
                <w:rFonts w:ascii="-Win---WingDings" w:hAnsi="-Win---WingDings" w:cs="Zawgyi-One"/>
                <w:color w:val="0070C0"/>
                <w:sz w:val="20"/>
              </w:rPr>
              <w:t>d</w:t>
            </w:r>
          </w:p>
        </w:tc>
      </w:tr>
      <w:tr w:rsidR="009F7525" w:rsidRPr="00C27817" w:rsidTr="006621D5">
        <w:trPr>
          <w:cantSplit/>
          <w:trHeight w:val="432"/>
        </w:trPr>
        <w:tc>
          <w:tcPr>
            <w:tcW w:w="1124" w:type="dxa"/>
            <w:vMerge/>
            <w:tcBorders>
              <w:right w:val="double" w:sz="4" w:space="0" w:color="auto"/>
            </w:tcBorders>
            <w:vAlign w:val="center"/>
          </w:tcPr>
          <w:p w:rsidR="009F7525" w:rsidRPr="00C27817" w:rsidRDefault="009F7525" w:rsidP="00D75E57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</w:tcBorders>
            <w:shd w:val="clear" w:color="auto" w:fill="FFFFCC"/>
            <w:vAlign w:val="center"/>
          </w:tcPr>
          <w:p w:rsidR="009F7525" w:rsidRPr="009555FC" w:rsidRDefault="009F7525" w:rsidP="00D75E57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(၆) အကုသေလာ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ဓေမၼာ</w:t>
            </w:r>
          </w:p>
        </w:tc>
        <w:tc>
          <w:tcPr>
            <w:tcW w:w="4230" w:type="dxa"/>
            <w:shd w:val="clear" w:color="auto" w:fill="FFFFCC"/>
            <w:vAlign w:val="center"/>
          </w:tcPr>
          <w:p w:rsidR="009F7525" w:rsidRPr="005063E9" w:rsidRDefault="009F7525" w:rsidP="00D75E57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 w:rsidRPr="005063E9">
              <w:rPr>
                <w:rFonts w:ascii="Zawgyi-One" w:hAnsi="Zawgyi-One" w:cs="Zawgyi-One"/>
                <w:b/>
                <w:sz w:val="20"/>
                <w:szCs w:val="20"/>
              </w:rPr>
              <w:t xml:space="preserve">အကုသလႆ စ အဗ်ာကတႆ စ ဓမၼႆ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9F7525" w:rsidRPr="00C27817" w:rsidTr="006621D5">
        <w:trPr>
          <w:cantSplit/>
          <w:trHeight w:val="432"/>
        </w:trPr>
        <w:tc>
          <w:tcPr>
            <w:tcW w:w="1124" w:type="dxa"/>
            <w:vMerge/>
            <w:tcBorders>
              <w:right w:val="double" w:sz="4" w:space="0" w:color="auto"/>
            </w:tcBorders>
            <w:vAlign w:val="center"/>
          </w:tcPr>
          <w:p w:rsidR="009F7525" w:rsidRPr="00C27817" w:rsidRDefault="009F7525" w:rsidP="00D75E57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</w:tcBorders>
            <w:vAlign w:val="center"/>
          </w:tcPr>
          <w:p w:rsidR="009F7525" w:rsidRPr="00C27817" w:rsidRDefault="009F7525" w:rsidP="00D75E5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အ</w:t>
            </w:r>
            <w:r w:rsidRPr="00C27817">
              <w:rPr>
                <w:rFonts w:ascii="Zawgyi-One" w:hAnsi="Zawgyi-One" w:cs="Zawgyi-One"/>
                <w:sz w:val="20"/>
                <w:szCs w:val="20"/>
              </w:rPr>
              <w:t>ကုသေလာ [၁ ၃ ၂] ခေႏၶာ</w:t>
            </w:r>
          </w:p>
        </w:tc>
        <w:tc>
          <w:tcPr>
            <w:tcW w:w="4230" w:type="dxa"/>
            <w:vAlign w:val="center"/>
          </w:tcPr>
          <w:p w:rsidR="009F7525" w:rsidRPr="00C27817" w:rsidRDefault="009F7525" w:rsidP="00D75E57">
            <w:pPr>
              <w:ind w:right="-4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[၃ ၁ ၂]ခႏၶာနံ + စိတၱသမု႒ာနာနဥၥ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27817">
              <w:rPr>
                <w:rFonts w:ascii="Zawgyi-One" w:hAnsi="Zawgyi-One" w:cs="Zawgyi-One"/>
                <w:sz w:val="20"/>
                <w:szCs w:val="20"/>
              </w:rPr>
              <w:t>ရူပါနံ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</w:tbl>
    <w:p w:rsidR="009F7525" w:rsidRDefault="009F7525" w:rsidP="009F7525">
      <w:pPr>
        <w:ind w:left="270"/>
        <w:jc w:val="both"/>
        <w:rPr>
          <w:rFonts w:ascii="Zawgyi-One" w:hAnsi="Zawgyi-One" w:cs="Zawgyi-One"/>
          <w:sz w:val="20"/>
        </w:rPr>
      </w:pPr>
    </w:p>
    <w:p w:rsidR="006621D5" w:rsidRDefault="006621D5" w:rsidP="009F7525">
      <w:pPr>
        <w:ind w:left="270"/>
        <w:jc w:val="both"/>
        <w:rPr>
          <w:rFonts w:ascii="Zawgyi-One" w:hAnsi="Zawgyi-One" w:cs="Zawgyi-One"/>
          <w:sz w:val="20"/>
        </w:rPr>
      </w:pPr>
    </w:p>
    <w:p w:rsidR="006621D5" w:rsidRDefault="006621D5" w:rsidP="009F7525">
      <w:pPr>
        <w:ind w:left="270"/>
        <w:jc w:val="both"/>
        <w:rPr>
          <w:rFonts w:ascii="Zawgyi-One" w:hAnsi="Zawgyi-One" w:cs="Zawgyi-One"/>
          <w:sz w:val="20"/>
        </w:rPr>
      </w:pPr>
    </w:p>
    <w:p w:rsidR="006621D5" w:rsidRDefault="006621D5" w:rsidP="009F7525">
      <w:pPr>
        <w:ind w:left="270"/>
        <w:jc w:val="both"/>
        <w:rPr>
          <w:rFonts w:ascii="Zawgyi-One" w:hAnsi="Zawgyi-One" w:cs="Zawgyi-One"/>
          <w:sz w:val="20"/>
        </w:rPr>
      </w:pPr>
    </w:p>
    <w:p w:rsidR="006621D5" w:rsidRDefault="006621D5" w:rsidP="009F7525">
      <w:pPr>
        <w:ind w:left="270"/>
        <w:jc w:val="both"/>
        <w:rPr>
          <w:rFonts w:ascii="Zawgyi-One" w:hAnsi="Zawgyi-One" w:cs="Zawgyi-One"/>
          <w:sz w:val="20"/>
        </w:rPr>
      </w:pPr>
    </w:p>
    <w:p w:rsidR="006621D5" w:rsidRDefault="006621D5" w:rsidP="009F7525">
      <w:pPr>
        <w:ind w:left="270"/>
        <w:jc w:val="both"/>
        <w:rPr>
          <w:rFonts w:ascii="Zawgyi-One" w:hAnsi="Zawgyi-One" w:cs="Zawgyi-One"/>
          <w:sz w:val="20"/>
        </w:rPr>
      </w:pPr>
    </w:p>
    <w:p w:rsidR="006621D5" w:rsidRDefault="006621D5" w:rsidP="009F7525">
      <w:pPr>
        <w:ind w:left="270"/>
        <w:jc w:val="both"/>
        <w:rPr>
          <w:rFonts w:ascii="Zawgyi-One" w:hAnsi="Zawgyi-One" w:cs="Zawgyi-One"/>
          <w:sz w:val="20"/>
        </w:rPr>
      </w:pPr>
    </w:p>
    <w:p w:rsidR="006621D5" w:rsidRDefault="006621D5" w:rsidP="009F7525">
      <w:pPr>
        <w:ind w:left="270"/>
        <w:jc w:val="both"/>
        <w:rPr>
          <w:rFonts w:ascii="Zawgyi-One" w:hAnsi="Zawgyi-One" w:cs="Zawgyi-One"/>
          <w:sz w:val="20"/>
        </w:rPr>
      </w:pPr>
    </w:p>
    <w:p w:rsidR="006621D5" w:rsidRDefault="006621D5" w:rsidP="009F7525">
      <w:pPr>
        <w:ind w:left="270"/>
        <w:jc w:val="both"/>
        <w:rPr>
          <w:rFonts w:ascii="Zawgyi-One" w:hAnsi="Zawgyi-One" w:cs="Zawgyi-One"/>
          <w:sz w:val="20"/>
        </w:rPr>
      </w:pPr>
    </w:p>
    <w:p w:rsidR="006621D5" w:rsidRDefault="006621D5" w:rsidP="009F7525">
      <w:pPr>
        <w:ind w:left="270"/>
        <w:jc w:val="both"/>
        <w:rPr>
          <w:rFonts w:ascii="Zawgyi-One" w:hAnsi="Zawgyi-One" w:cs="Zawgyi-One"/>
          <w:sz w:val="20"/>
        </w:rPr>
      </w:pPr>
    </w:p>
    <w:p w:rsidR="006621D5" w:rsidRDefault="006621D5" w:rsidP="009F7525">
      <w:pPr>
        <w:ind w:left="270"/>
        <w:jc w:val="both"/>
        <w:rPr>
          <w:rFonts w:ascii="Zawgyi-One" w:hAnsi="Zawgyi-One" w:cs="Zawgyi-One"/>
          <w:sz w:val="20"/>
        </w:rPr>
      </w:pPr>
    </w:p>
    <w:tbl>
      <w:tblPr>
        <w:tblStyle w:val="TableGrid"/>
        <w:tblW w:w="9314" w:type="dxa"/>
        <w:tblInd w:w="240" w:type="dxa"/>
        <w:tblLayout w:type="fixed"/>
        <w:tblCellMar>
          <w:left w:w="14" w:type="dxa"/>
          <w:right w:w="14" w:type="dxa"/>
        </w:tblCellMar>
        <w:tblLook w:val="04A0"/>
      </w:tblPr>
      <w:tblGrid>
        <w:gridCol w:w="494"/>
        <w:gridCol w:w="630"/>
        <w:gridCol w:w="3960"/>
        <w:gridCol w:w="4230"/>
      </w:tblGrid>
      <w:tr w:rsidR="006621D5" w:rsidRPr="00C27817" w:rsidTr="00AA4BAB">
        <w:trPr>
          <w:cantSplit/>
          <w:trHeight w:val="404"/>
        </w:trPr>
        <w:tc>
          <w:tcPr>
            <w:tcW w:w="494" w:type="dxa"/>
            <w:vMerge w:val="restart"/>
            <w:tcBorders>
              <w:right w:val="nil"/>
            </w:tcBorders>
            <w:textDirection w:val="btLr"/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lastRenderedPageBreak/>
              <w:t>အဗ်ာကတပဒ-၃</w:t>
            </w:r>
          </w:p>
        </w:tc>
        <w:tc>
          <w:tcPr>
            <w:tcW w:w="630" w:type="dxa"/>
            <w:tcBorders>
              <w:left w:val="nil"/>
              <w:bottom w:val="nil"/>
              <w:right w:val="double" w:sz="4" w:space="0" w:color="auto"/>
            </w:tcBorders>
            <w:textDirection w:val="btLr"/>
            <w:vAlign w:val="center"/>
          </w:tcPr>
          <w:p w:rsidR="006621D5" w:rsidRPr="007E642E" w:rsidRDefault="006621D5" w:rsidP="00AA4BAB">
            <w:pPr>
              <w:ind w:left="-21" w:right="261"/>
              <w:jc w:val="center"/>
              <w:rPr>
                <w:rFonts w:ascii="Zawgyi-One" w:hAnsi="Zawgyi-One" w:cs="Zawgyi-One"/>
                <w:color w:val="C00000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</w:tcBorders>
            <w:shd w:val="clear" w:color="auto" w:fill="CCECFF"/>
            <w:vAlign w:val="center"/>
          </w:tcPr>
          <w:p w:rsidR="006621D5" w:rsidRPr="009555FC" w:rsidRDefault="006621D5" w:rsidP="00AA4BAB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(၇) အဗ်ာကေတာ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ဓေမၼာ</w:t>
            </w:r>
          </w:p>
        </w:tc>
        <w:tc>
          <w:tcPr>
            <w:tcW w:w="4230" w:type="dxa"/>
            <w:shd w:val="clear" w:color="auto" w:fill="CCECFF"/>
            <w:vAlign w:val="center"/>
          </w:tcPr>
          <w:p w:rsidR="006621D5" w:rsidRPr="009555FC" w:rsidRDefault="006621D5" w:rsidP="00AA4BAB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အဗ်ာကတ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ႆ ဓမၼႆ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6621D5" w:rsidRPr="00C27817" w:rsidTr="00AA4BAB">
        <w:trPr>
          <w:cantSplit/>
          <w:trHeight w:val="404"/>
        </w:trPr>
        <w:tc>
          <w:tcPr>
            <w:tcW w:w="494" w:type="dxa"/>
            <w:vMerge/>
            <w:tcBorders>
              <w:right w:val="nil"/>
            </w:tcBorders>
            <w:textDirection w:val="btLr"/>
            <w:vAlign w:val="center"/>
          </w:tcPr>
          <w:p w:rsidR="006621D5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double" w:sz="4" w:space="0" w:color="auto"/>
            </w:tcBorders>
            <w:textDirection w:val="btLr"/>
            <w:vAlign w:val="center"/>
          </w:tcPr>
          <w:p w:rsidR="006621D5" w:rsidRPr="007E642E" w:rsidRDefault="006621D5" w:rsidP="00AA4BAB">
            <w:pPr>
              <w:ind w:left="-21" w:right="261"/>
              <w:jc w:val="center"/>
              <w:rPr>
                <w:rFonts w:ascii="Zawgyi-One" w:hAnsi="Zawgyi-One" w:cs="Zawgyi-One"/>
                <w:color w:val="C00000"/>
                <w:sz w:val="20"/>
                <w:szCs w:val="20"/>
              </w:rPr>
            </w:pPr>
          </w:p>
        </w:tc>
        <w:tc>
          <w:tcPr>
            <w:tcW w:w="8190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621D5" w:rsidRPr="00372302" w:rsidRDefault="006621D5" w:rsidP="00AA4BAB">
            <w:pPr>
              <w:ind w:left="76" w:right="76"/>
              <w:rPr>
                <w:rFonts w:ascii="Zawgyi-One" w:hAnsi="Zawgyi-One" w:cs="Zawgyi-One"/>
                <w:b/>
                <w:color w:val="00990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b/>
                <w:color w:val="009900"/>
                <w:sz w:val="20"/>
                <w:szCs w:val="20"/>
              </w:rPr>
              <w:t>သဟဇာတံ၊ ပုေရဇာတံ၊ ပစၧာဇာတံ၊ အာဟာရံ၊ ဣျႏိၵယံ။</w:t>
            </w:r>
          </w:p>
        </w:tc>
      </w:tr>
      <w:tr w:rsidR="006621D5" w:rsidRPr="00C27817" w:rsidTr="00AA4BAB">
        <w:trPr>
          <w:cantSplit/>
          <w:trHeight w:val="404"/>
        </w:trPr>
        <w:tc>
          <w:tcPr>
            <w:tcW w:w="494" w:type="dxa"/>
            <w:vMerge/>
            <w:tcBorders>
              <w:right w:val="nil"/>
            </w:tcBorders>
            <w:textDirection w:val="btLr"/>
            <w:vAlign w:val="center"/>
          </w:tcPr>
          <w:p w:rsidR="006621D5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right w:val="double" w:sz="4" w:space="0" w:color="auto"/>
            </w:tcBorders>
            <w:textDirection w:val="btLr"/>
            <w:vAlign w:val="center"/>
          </w:tcPr>
          <w:p w:rsidR="006621D5" w:rsidRPr="007E642E" w:rsidRDefault="006621D5" w:rsidP="00AA4BAB">
            <w:pPr>
              <w:ind w:left="-21" w:right="261"/>
              <w:jc w:val="center"/>
              <w:rPr>
                <w:rFonts w:ascii="Zawgyi-One" w:hAnsi="Zawgyi-One" w:cs="Zawgyi-One"/>
                <w:color w:val="C00000"/>
                <w:sz w:val="20"/>
                <w:szCs w:val="20"/>
              </w:rPr>
            </w:pPr>
          </w:p>
        </w:tc>
        <w:tc>
          <w:tcPr>
            <w:tcW w:w="8190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621D5" w:rsidRPr="00322CC1" w:rsidRDefault="006621D5" w:rsidP="00AA4BAB">
            <w:pPr>
              <w:ind w:left="76" w:right="76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 w:rsidRPr="00322CC1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သဟဇာေတာ</w:t>
            </w:r>
          </w:p>
        </w:tc>
      </w:tr>
      <w:tr w:rsidR="006621D5" w:rsidRPr="00C27817" w:rsidTr="00AA4BAB">
        <w:trPr>
          <w:cantSplit/>
          <w:trHeight w:val="737"/>
        </w:trPr>
        <w:tc>
          <w:tcPr>
            <w:tcW w:w="494" w:type="dxa"/>
            <w:vMerge/>
            <w:textDirection w:val="btLr"/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double" w:sz="4" w:space="0" w:color="auto"/>
            </w:tcBorders>
            <w:textDirection w:val="btLr"/>
            <w:vAlign w:val="center"/>
          </w:tcPr>
          <w:p w:rsidR="006621D5" w:rsidRPr="00322CC1" w:rsidRDefault="006621D5" w:rsidP="00AA4BAB">
            <w:pPr>
              <w:ind w:left="-21" w:right="261"/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  <w:r w:rsidRPr="00322CC1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ပ၀တၱိ</w:t>
            </w:r>
          </w:p>
        </w:tc>
        <w:tc>
          <w:tcPr>
            <w:tcW w:w="3960" w:type="dxa"/>
            <w:tcBorders>
              <w:left w:val="double" w:sz="4" w:space="0" w:color="auto"/>
            </w:tcBorders>
            <w:vAlign w:val="center"/>
          </w:tcPr>
          <w:p w:rsidR="006621D5" w:rsidRPr="00A13097" w:rsidRDefault="006621D5" w:rsidP="00AA4BAB">
            <w:pP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A13097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၀ိ..ဗ်ာ /ႀကိ..ဗ်ာကေတာ [၁ ၃ ၂] ခေႏၶာ</w:t>
            </w:r>
          </w:p>
        </w:tc>
        <w:tc>
          <w:tcPr>
            <w:tcW w:w="4230" w:type="dxa"/>
            <w:vAlign w:val="center"/>
          </w:tcPr>
          <w:p w:rsidR="006621D5" w:rsidRPr="00A13097" w:rsidRDefault="006621D5" w:rsidP="00AA4BAB">
            <w:pPr>
              <w:ind w:right="-4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A13097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[၃ ၁ ၂] ခႏၶာနံ + စိတၱသမု႒ာနာနဥၥ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A13097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ရူပါနံ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6621D5" w:rsidRPr="00C27817" w:rsidTr="00AA4BAB">
        <w:trPr>
          <w:trHeight w:val="432"/>
        </w:trPr>
        <w:tc>
          <w:tcPr>
            <w:tcW w:w="494" w:type="dxa"/>
            <w:vMerge/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right w:val="double" w:sz="4" w:space="0" w:color="auto"/>
            </w:tcBorders>
            <w:textDirection w:val="btLr"/>
            <w:vAlign w:val="center"/>
          </w:tcPr>
          <w:p w:rsidR="006621D5" w:rsidRPr="00827CFA" w:rsidRDefault="006621D5" w:rsidP="00AA4BAB">
            <w:pPr>
              <w:ind w:left="113" w:right="113"/>
              <w:jc w:val="center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827CFA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ပဋိသေႏၶ</w:t>
            </w:r>
          </w:p>
        </w:tc>
        <w:tc>
          <w:tcPr>
            <w:tcW w:w="3960" w:type="dxa"/>
            <w:tcBorders>
              <w:left w:val="double" w:sz="4" w:space="0" w:color="auto"/>
            </w:tcBorders>
            <w:vAlign w:val="center"/>
          </w:tcPr>
          <w:p w:rsidR="006621D5" w:rsidRPr="00A13097" w:rsidRDefault="006621D5" w:rsidP="00AA4BAB">
            <w:pP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A13097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ပဋိသႏၶိကၡေဏ ၀ိ..ဗ်ာကေတာ [၁ ၃ ၂] ခေႏၶာ</w:t>
            </w:r>
          </w:p>
        </w:tc>
        <w:tc>
          <w:tcPr>
            <w:tcW w:w="4230" w:type="dxa"/>
            <w:vAlign w:val="center"/>
          </w:tcPr>
          <w:p w:rsidR="006621D5" w:rsidRPr="00A13097" w:rsidRDefault="006621D5" w:rsidP="00AA4BAB">
            <w:pPr>
              <w:ind w:right="-4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A13097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[၃ ၁ ၂] ခႏၶာနံ + ကဋတၱာ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A13097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စ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A13097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ရူပါနံ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6621D5" w:rsidRPr="00C27817" w:rsidTr="00AA4BAB">
        <w:trPr>
          <w:trHeight w:val="432"/>
        </w:trPr>
        <w:tc>
          <w:tcPr>
            <w:tcW w:w="494" w:type="dxa"/>
            <w:vMerge/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right w:val="double" w:sz="4" w:space="0" w:color="auto"/>
            </w:tcBorders>
            <w:vAlign w:val="center"/>
          </w:tcPr>
          <w:p w:rsidR="006621D5" w:rsidRPr="007E642E" w:rsidRDefault="006621D5" w:rsidP="00AA4BAB">
            <w:pPr>
              <w:jc w:val="center"/>
              <w:rPr>
                <w:rFonts w:ascii="Zawgyi-One" w:hAnsi="Zawgyi-One" w:cs="Zawgyi-One"/>
                <w:color w:val="C00000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</w:tcBorders>
            <w:vAlign w:val="center"/>
          </w:tcPr>
          <w:p w:rsidR="006621D5" w:rsidRPr="00A13097" w:rsidRDefault="006621D5" w:rsidP="00AA4BAB">
            <w:pP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A13097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ခႏၶာ</w:t>
            </w:r>
          </w:p>
        </w:tc>
        <w:tc>
          <w:tcPr>
            <w:tcW w:w="4230" w:type="dxa"/>
            <w:vAlign w:val="center"/>
          </w:tcPr>
          <w:p w:rsidR="006621D5" w:rsidRPr="00A13097" w:rsidRDefault="006621D5" w:rsidP="00AA4BAB">
            <w:pPr>
              <w:ind w:right="-4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A13097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၀တၳဳႆ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6621D5" w:rsidRPr="00C27817" w:rsidTr="00AA4BAB">
        <w:trPr>
          <w:trHeight w:val="432"/>
        </w:trPr>
        <w:tc>
          <w:tcPr>
            <w:tcW w:w="494" w:type="dxa"/>
            <w:vMerge/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right w:val="double" w:sz="4" w:space="0" w:color="auto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</w:tcBorders>
            <w:vAlign w:val="center"/>
          </w:tcPr>
          <w:p w:rsidR="006621D5" w:rsidRPr="00A13097" w:rsidRDefault="006621D5" w:rsidP="00AA4BAB">
            <w:pP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A13097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၀တၳဳ</w:t>
            </w:r>
          </w:p>
        </w:tc>
        <w:tc>
          <w:tcPr>
            <w:tcW w:w="4230" w:type="dxa"/>
            <w:vAlign w:val="center"/>
          </w:tcPr>
          <w:p w:rsidR="006621D5" w:rsidRPr="00A13097" w:rsidRDefault="006621D5" w:rsidP="00AA4BAB">
            <w:pPr>
              <w:ind w:right="-4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A13097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ခႏၶာနံ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6621D5" w:rsidRPr="00C27817" w:rsidTr="00AA4BAB">
        <w:trPr>
          <w:trHeight w:val="350"/>
        </w:trPr>
        <w:tc>
          <w:tcPr>
            <w:tcW w:w="494" w:type="dxa"/>
            <w:vMerge/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right w:val="double" w:sz="4" w:space="0" w:color="auto"/>
            </w:tcBorders>
            <w:textDirection w:val="btLr"/>
            <w:vAlign w:val="center"/>
          </w:tcPr>
          <w:p w:rsidR="006621D5" w:rsidRPr="00C27817" w:rsidRDefault="006621D5" w:rsidP="00AA4BAB">
            <w:pPr>
              <w:ind w:left="113" w:right="113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ရုပ္သက္သက္</w:t>
            </w:r>
          </w:p>
        </w:tc>
        <w:tc>
          <w:tcPr>
            <w:tcW w:w="3960" w:type="dxa"/>
            <w:tcBorders>
              <w:left w:val="double" w:sz="4" w:space="0" w:color="auto"/>
              <w:bottom w:val="dashed" w:sz="4" w:space="0" w:color="00B0F0"/>
            </w:tcBorders>
            <w:vAlign w:val="center"/>
          </w:tcPr>
          <w:p w:rsidR="006621D5" w:rsidRPr="00A13097" w:rsidRDefault="006621D5" w:rsidP="00AA4BAB">
            <w:pP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A13097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[၁ ၃ ၂]</w:t>
            </w:r>
            <w:r w:rsidRPr="007B07BC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မဟာဘူတံ</w:t>
            </w:r>
          </w:p>
        </w:tc>
        <w:tc>
          <w:tcPr>
            <w:tcW w:w="4230" w:type="dxa"/>
            <w:tcBorders>
              <w:bottom w:val="dashed" w:sz="4" w:space="0" w:color="00B0F0"/>
            </w:tcBorders>
            <w:vAlign w:val="center"/>
          </w:tcPr>
          <w:p w:rsidR="006621D5" w:rsidRPr="00A13097" w:rsidRDefault="006621D5" w:rsidP="00AA4BAB">
            <w:pPr>
              <w:ind w:right="-4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A13097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[၃ ၁ ၂] မဟာဘူတာနံ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6621D5" w:rsidRPr="00C27817" w:rsidTr="00AA4BAB">
        <w:trPr>
          <w:trHeight w:val="359"/>
        </w:trPr>
        <w:tc>
          <w:tcPr>
            <w:tcW w:w="494" w:type="dxa"/>
            <w:vMerge/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right w:val="double" w:sz="4" w:space="0" w:color="auto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dashed" w:sz="4" w:space="0" w:color="00B0F0"/>
              <w:left w:val="double" w:sz="4" w:space="0" w:color="auto"/>
            </w:tcBorders>
            <w:vAlign w:val="center"/>
          </w:tcPr>
          <w:p w:rsidR="006621D5" w:rsidRPr="00A13097" w:rsidRDefault="006621D5" w:rsidP="00AA4BAB">
            <w:pPr>
              <w:rPr>
                <w:rFonts w:ascii="Zawgyi-One" w:hAnsi="Zawgyi-One" w:cs="Zawgyi-One"/>
                <w:i/>
                <w:color w:val="000000" w:themeColor="text1"/>
                <w:sz w:val="20"/>
                <w:szCs w:val="20"/>
              </w:rPr>
            </w:pPr>
            <w:r w:rsidRPr="00A13097">
              <w:rPr>
                <w:rFonts w:ascii="Zawgyi-One" w:hAnsi="Zawgyi-One" w:cs="Zawgyi-One"/>
                <w:i/>
                <w:color w:val="000000" w:themeColor="text1"/>
                <w:sz w:val="20"/>
                <w:szCs w:val="20"/>
              </w:rPr>
              <w:t>မဟာဘူတာ</w:t>
            </w:r>
          </w:p>
        </w:tc>
        <w:tc>
          <w:tcPr>
            <w:tcW w:w="4230" w:type="dxa"/>
            <w:tcBorders>
              <w:top w:val="dashed" w:sz="4" w:space="0" w:color="00B0F0"/>
            </w:tcBorders>
            <w:vAlign w:val="center"/>
          </w:tcPr>
          <w:p w:rsidR="006621D5" w:rsidRPr="00A13097" w:rsidRDefault="006621D5" w:rsidP="00AA4BAB">
            <w:pPr>
              <w:ind w:right="-4"/>
              <w:rPr>
                <w:rFonts w:ascii="Zawgyi-One" w:hAnsi="Zawgyi-One" w:cs="Zawgyi-One"/>
                <w:i/>
                <w:color w:val="000000" w:themeColor="text1"/>
                <w:sz w:val="20"/>
                <w:szCs w:val="20"/>
              </w:rPr>
            </w:pPr>
            <w:r w:rsidRPr="00A13097">
              <w:rPr>
                <w:rFonts w:ascii="Zawgyi-One" w:hAnsi="Zawgyi-One" w:cs="Zawgyi-One"/>
                <w:i/>
                <w:color w:val="000000" w:themeColor="text1"/>
                <w:sz w:val="20"/>
                <w:szCs w:val="20"/>
              </w:rPr>
              <w:t>စိတၱသမု႒ာနာနံရူပါနံ ကဋတၱာရူပါနံ ဥပါဒါရူပါနံ</w:t>
            </w:r>
            <w:r>
              <w:rPr>
                <w:rFonts w:ascii="Zawgyi-One" w:hAnsi="Zawgyi-One" w:cs="Zawgyi-One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6621D5" w:rsidRPr="00C27817" w:rsidTr="00AA4BAB">
        <w:trPr>
          <w:trHeight w:val="620"/>
        </w:trPr>
        <w:tc>
          <w:tcPr>
            <w:tcW w:w="494" w:type="dxa"/>
            <w:vMerge/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right w:val="double" w:sz="4" w:space="0" w:color="auto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  <w:bottom w:val="dashed" w:sz="4" w:space="0" w:color="00B0F0"/>
            </w:tcBorders>
            <w:vAlign w:val="center"/>
          </w:tcPr>
          <w:p w:rsidR="006621D5" w:rsidRPr="00A13097" w:rsidRDefault="006621D5" w:rsidP="00AA4BAB">
            <w:pP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7B07BC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ဗာဟိရံ။ အာဟာရသမု႒ာနံ။ ဥတုသမု႒ာနံ။ အသညသတၱာနံ</w:t>
            </w:r>
            <w:r w:rsidRPr="00A13097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[၁ ၃ ၂] မဟာဘူတံ</w:t>
            </w:r>
          </w:p>
        </w:tc>
        <w:tc>
          <w:tcPr>
            <w:tcW w:w="4230" w:type="dxa"/>
            <w:tcBorders>
              <w:bottom w:val="dashed" w:sz="4" w:space="0" w:color="00B0F0"/>
            </w:tcBorders>
            <w:vAlign w:val="center"/>
          </w:tcPr>
          <w:p w:rsidR="006621D5" w:rsidRPr="00A13097" w:rsidRDefault="006621D5" w:rsidP="00AA4BAB">
            <w:pPr>
              <w:ind w:right="-4"/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</w:pPr>
            <w:r w:rsidRPr="00A13097"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>[၃ ၁ ၂] မဟာဘူတာနံ</w:t>
            </w:r>
            <w:r>
              <w:rPr>
                <w:rFonts w:ascii="Zawgyi-One" w:hAnsi="Zawgyi-One" w:cs="Zawgyi-One"/>
                <w:color w:val="000000" w:themeColor="text1"/>
                <w:sz w:val="20"/>
                <w:szCs w:val="2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6621D5" w:rsidRPr="00C27817" w:rsidTr="00AA4BAB">
        <w:trPr>
          <w:trHeight w:val="314"/>
        </w:trPr>
        <w:tc>
          <w:tcPr>
            <w:tcW w:w="494" w:type="dxa"/>
            <w:vMerge/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dashed" w:sz="4" w:space="0" w:color="00B0F0"/>
              <w:left w:val="double" w:sz="4" w:space="0" w:color="auto"/>
            </w:tcBorders>
            <w:vAlign w:val="center"/>
          </w:tcPr>
          <w:p w:rsidR="006621D5" w:rsidRPr="00A13097" w:rsidRDefault="006621D5" w:rsidP="00AA4BAB">
            <w:pPr>
              <w:rPr>
                <w:rFonts w:ascii="Zawgyi-One" w:hAnsi="Zawgyi-One" w:cs="Zawgyi-One"/>
                <w:i/>
                <w:color w:val="000000" w:themeColor="text1"/>
                <w:sz w:val="20"/>
                <w:szCs w:val="20"/>
              </w:rPr>
            </w:pPr>
            <w:r w:rsidRPr="00A13097">
              <w:rPr>
                <w:rFonts w:ascii="Zawgyi-One" w:hAnsi="Zawgyi-One" w:cs="Zawgyi-One"/>
                <w:i/>
                <w:color w:val="000000" w:themeColor="text1"/>
                <w:sz w:val="20"/>
                <w:szCs w:val="20"/>
              </w:rPr>
              <w:t>မဟာဘူတာ</w:t>
            </w:r>
          </w:p>
        </w:tc>
        <w:tc>
          <w:tcPr>
            <w:tcW w:w="4230" w:type="dxa"/>
            <w:tcBorders>
              <w:top w:val="dashed" w:sz="4" w:space="0" w:color="00B0F0"/>
            </w:tcBorders>
            <w:vAlign w:val="center"/>
          </w:tcPr>
          <w:p w:rsidR="006621D5" w:rsidRPr="00A13097" w:rsidRDefault="006621D5" w:rsidP="00AA4BAB">
            <w:pPr>
              <w:ind w:right="-4"/>
              <w:rPr>
                <w:rFonts w:ascii="Zawgyi-One" w:hAnsi="Zawgyi-One" w:cs="Zawgyi-One"/>
                <w:i/>
                <w:color w:val="000000" w:themeColor="text1"/>
                <w:sz w:val="20"/>
                <w:szCs w:val="20"/>
              </w:rPr>
            </w:pPr>
            <w:r w:rsidRPr="007B07BC">
              <w:rPr>
                <w:rFonts w:ascii="Zawgyi-One" w:hAnsi="Zawgyi-One" w:cs="Zawgyi-One"/>
                <w:i/>
                <w:color w:val="000000" w:themeColor="text1"/>
                <w:sz w:val="20"/>
                <w:szCs w:val="20"/>
              </w:rPr>
              <w:t>ကဋတၱာရူပါနံ ဥပါဒါရူပါနံ</w:t>
            </w:r>
            <w:r>
              <w:rPr>
                <w:rFonts w:ascii="Zawgyi-One" w:hAnsi="Zawgyi-One" w:cs="Zawgyi-One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6621D5" w:rsidRPr="00C27817" w:rsidTr="006621D5">
        <w:trPr>
          <w:trHeight w:val="260"/>
        </w:trPr>
        <w:tc>
          <w:tcPr>
            <w:tcW w:w="494" w:type="dxa"/>
            <w:vMerge/>
            <w:tcBorders>
              <w:right w:val="nil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nil"/>
              <w:right w:val="double" w:sz="4" w:space="0" w:color="auto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8190" w:type="dxa"/>
            <w:gridSpan w:val="2"/>
            <w:tcBorders>
              <w:top w:val="dashed" w:sz="4" w:space="0" w:color="00B0F0"/>
              <w:left w:val="double" w:sz="4" w:space="0" w:color="auto"/>
            </w:tcBorders>
            <w:vAlign w:val="center"/>
          </w:tcPr>
          <w:p w:rsidR="006621D5" w:rsidRPr="006621D5" w:rsidRDefault="006621D5" w:rsidP="00AA4BAB">
            <w:pPr>
              <w:ind w:right="-4"/>
              <w:rPr>
                <w:rFonts w:ascii="Zawgyi-One" w:hAnsi="Zawgyi-One" w:cs="Zawgyi-One"/>
                <w:b/>
                <w:color w:val="009900"/>
                <w:sz w:val="20"/>
                <w:szCs w:val="20"/>
              </w:rPr>
            </w:pPr>
            <w:r w:rsidRPr="006621D5">
              <w:rPr>
                <w:rFonts w:ascii="Zawgyi-One" w:hAnsi="Zawgyi-One" w:cs="Zawgyi-One"/>
                <w:b/>
                <w:color w:val="009900"/>
                <w:sz w:val="20"/>
                <w:szCs w:val="20"/>
              </w:rPr>
              <w:t>ပုေရဇာတံ-</w:t>
            </w:r>
          </w:p>
        </w:tc>
      </w:tr>
      <w:tr w:rsidR="006621D5" w:rsidRPr="00C27817" w:rsidTr="00AA4BAB">
        <w:trPr>
          <w:trHeight w:val="432"/>
        </w:trPr>
        <w:tc>
          <w:tcPr>
            <w:tcW w:w="494" w:type="dxa"/>
            <w:vMerge/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right w:val="double" w:sz="4" w:space="0" w:color="auto"/>
            </w:tcBorders>
            <w:textDirection w:val="btLr"/>
            <w:vAlign w:val="center"/>
          </w:tcPr>
          <w:p w:rsidR="006621D5" w:rsidRDefault="006621D5" w:rsidP="00AA4BAB">
            <w:pPr>
              <w:ind w:left="113" w:right="113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အာရမၼဏပုေရဇာတ</w:t>
            </w:r>
          </w:p>
        </w:tc>
        <w:tc>
          <w:tcPr>
            <w:tcW w:w="3960" w:type="dxa"/>
            <w:tcBorders>
              <w:left w:val="double" w:sz="4" w:space="0" w:color="auto"/>
              <w:bottom w:val="dashed" w:sz="4" w:space="0" w:color="00B0F0"/>
            </w:tcBorders>
            <w:vAlign w:val="center"/>
          </w:tcPr>
          <w:p w:rsidR="006621D5" w:rsidRPr="00372302" w:rsidRDefault="006621D5" w:rsidP="00AA4BAB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color w:val="FF0000"/>
                <w:sz w:val="20"/>
                <w:szCs w:val="20"/>
              </w:rPr>
              <w:t>အရဟာ စကၡဳံ</w:t>
            </w:r>
          </w:p>
        </w:tc>
        <w:tc>
          <w:tcPr>
            <w:tcW w:w="4230" w:type="dxa"/>
            <w:tcBorders>
              <w:bottom w:val="dashed" w:sz="4" w:space="0" w:color="00B0F0"/>
            </w:tcBorders>
            <w:vAlign w:val="center"/>
          </w:tcPr>
          <w:p w:rsidR="006621D5" w:rsidRPr="00372302" w:rsidRDefault="006621D5" w:rsidP="00AA4BAB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color w:val="FF0000"/>
                <w:sz w:val="20"/>
                <w:szCs w:val="20"/>
              </w:rPr>
              <w:t>အနိစၥေတာ ဒုကၡေတာ အနတၱေတာ ၀ိပႆတိ။</w:t>
            </w:r>
          </w:p>
        </w:tc>
      </w:tr>
      <w:tr w:rsidR="006621D5" w:rsidRPr="00C27817" w:rsidTr="00AA4BAB">
        <w:trPr>
          <w:trHeight w:val="432"/>
        </w:trPr>
        <w:tc>
          <w:tcPr>
            <w:tcW w:w="494" w:type="dxa"/>
            <w:vMerge/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right w:val="double" w:sz="4" w:space="0" w:color="auto"/>
            </w:tcBorders>
            <w:textDirection w:val="btLr"/>
            <w:vAlign w:val="center"/>
          </w:tcPr>
          <w:p w:rsidR="006621D5" w:rsidRDefault="006621D5" w:rsidP="00AA4BAB">
            <w:pPr>
              <w:ind w:left="113" w:right="113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  <w:bottom w:val="dashed" w:sz="4" w:space="0" w:color="00B0F0"/>
            </w:tcBorders>
            <w:vAlign w:val="center"/>
          </w:tcPr>
          <w:p w:rsidR="006621D5" w:rsidRPr="00372302" w:rsidRDefault="006621D5" w:rsidP="00AA4BAB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color w:val="FF0000"/>
                <w:sz w:val="20"/>
                <w:szCs w:val="20"/>
              </w:rPr>
              <w:t>ေသာတံ၊ ဃာနံ၊ ဇိ၀ွံ၊ ကာယံ၊ ရူေပ၊ သေဒၵ၊ ရေသ၊ ေဖာ႒ေဗၺ၊ ၀တၳံဳ</w:t>
            </w:r>
          </w:p>
        </w:tc>
        <w:tc>
          <w:tcPr>
            <w:tcW w:w="4230" w:type="dxa"/>
            <w:tcBorders>
              <w:bottom w:val="dashed" w:sz="4" w:space="0" w:color="00B0F0"/>
            </w:tcBorders>
            <w:vAlign w:val="center"/>
          </w:tcPr>
          <w:p w:rsidR="006621D5" w:rsidRPr="00372302" w:rsidRDefault="006621D5" w:rsidP="00AA4BAB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color w:val="FF0000"/>
                <w:sz w:val="20"/>
                <w:szCs w:val="20"/>
              </w:rPr>
              <w:t>အနိစၥေတာ ဒုကၡေတာ အနတၱေတာ ၀ိပႆတိ။</w:t>
            </w:r>
          </w:p>
        </w:tc>
      </w:tr>
      <w:tr w:rsidR="006621D5" w:rsidRPr="00C27817" w:rsidTr="00AA4BAB">
        <w:trPr>
          <w:trHeight w:val="432"/>
        </w:trPr>
        <w:tc>
          <w:tcPr>
            <w:tcW w:w="494" w:type="dxa"/>
            <w:vMerge/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right w:val="double" w:sz="4" w:space="0" w:color="auto"/>
            </w:tcBorders>
            <w:textDirection w:val="btLr"/>
            <w:vAlign w:val="center"/>
          </w:tcPr>
          <w:p w:rsidR="006621D5" w:rsidRDefault="006621D5" w:rsidP="00AA4BAB">
            <w:pPr>
              <w:ind w:left="113" w:right="113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  <w:bottom w:val="dashed" w:sz="4" w:space="0" w:color="00B0F0"/>
            </w:tcBorders>
            <w:vAlign w:val="center"/>
          </w:tcPr>
          <w:p w:rsidR="006621D5" w:rsidRPr="00372302" w:rsidRDefault="006621D5" w:rsidP="00AA4BAB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color w:val="FF0000"/>
                <w:sz w:val="20"/>
                <w:szCs w:val="20"/>
              </w:rPr>
              <w:t>ဒိေဗၺန စကၡဳနာ ရူပံ</w:t>
            </w:r>
          </w:p>
        </w:tc>
        <w:tc>
          <w:tcPr>
            <w:tcW w:w="4230" w:type="dxa"/>
            <w:tcBorders>
              <w:bottom w:val="dashed" w:sz="4" w:space="0" w:color="00B0F0"/>
            </w:tcBorders>
            <w:vAlign w:val="center"/>
          </w:tcPr>
          <w:p w:rsidR="006621D5" w:rsidRPr="00372302" w:rsidRDefault="006621D5" w:rsidP="00AA4BAB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color w:val="FF0000"/>
                <w:sz w:val="20"/>
                <w:szCs w:val="20"/>
              </w:rPr>
              <w:t>ပႆတိ။</w:t>
            </w:r>
          </w:p>
        </w:tc>
      </w:tr>
      <w:tr w:rsidR="006621D5" w:rsidRPr="00C27817" w:rsidTr="00AA4BAB">
        <w:trPr>
          <w:trHeight w:val="432"/>
        </w:trPr>
        <w:tc>
          <w:tcPr>
            <w:tcW w:w="494" w:type="dxa"/>
            <w:vMerge/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right w:val="double" w:sz="4" w:space="0" w:color="auto"/>
            </w:tcBorders>
            <w:textDirection w:val="btLr"/>
            <w:vAlign w:val="center"/>
          </w:tcPr>
          <w:p w:rsidR="006621D5" w:rsidRDefault="006621D5" w:rsidP="00AA4BAB">
            <w:pPr>
              <w:ind w:left="113" w:right="113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  <w:bottom w:val="dashed" w:sz="4" w:space="0" w:color="00B0F0"/>
            </w:tcBorders>
            <w:vAlign w:val="center"/>
          </w:tcPr>
          <w:p w:rsidR="006621D5" w:rsidRPr="00372302" w:rsidRDefault="006621D5" w:rsidP="00AA4BAB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color w:val="FF0000"/>
                <w:sz w:val="20"/>
                <w:szCs w:val="20"/>
              </w:rPr>
              <w:t>ဒိဗၺာယ ေသာတဓာတုယာ သဒၵံ</w:t>
            </w:r>
          </w:p>
        </w:tc>
        <w:tc>
          <w:tcPr>
            <w:tcW w:w="4230" w:type="dxa"/>
            <w:tcBorders>
              <w:bottom w:val="dashed" w:sz="4" w:space="0" w:color="00B0F0"/>
            </w:tcBorders>
            <w:vAlign w:val="center"/>
          </w:tcPr>
          <w:p w:rsidR="006621D5" w:rsidRPr="00372302" w:rsidRDefault="006621D5" w:rsidP="00AA4BAB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color w:val="FF0000"/>
                <w:sz w:val="20"/>
                <w:szCs w:val="20"/>
              </w:rPr>
              <w:t>သုဏာတိ။</w:t>
            </w:r>
          </w:p>
        </w:tc>
      </w:tr>
      <w:tr w:rsidR="006621D5" w:rsidRPr="00C27817" w:rsidTr="00AA4BAB">
        <w:trPr>
          <w:trHeight w:val="432"/>
        </w:trPr>
        <w:tc>
          <w:tcPr>
            <w:tcW w:w="494" w:type="dxa"/>
            <w:vMerge/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right w:val="double" w:sz="4" w:space="0" w:color="auto"/>
            </w:tcBorders>
            <w:textDirection w:val="btLr"/>
            <w:vAlign w:val="center"/>
          </w:tcPr>
          <w:p w:rsidR="006621D5" w:rsidRDefault="006621D5" w:rsidP="00AA4BAB">
            <w:pPr>
              <w:ind w:left="113" w:right="113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  <w:bottom w:val="dashed" w:sz="4" w:space="0" w:color="00B0F0"/>
            </w:tcBorders>
            <w:vAlign w:val="center"/>
          </w:tcPr>
          <w:p w:rsidR="006621D5" w:rsidRPr="00372302" w:rsidRDefault="006621D5" w:rsidP="00AA4BAB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color w:val="FF0000"/>
                <w:sz w:val="20"/>
                <w:szCs w:val="20"/>
              </w:rPr>
              <w:t>ရူပါယတနံ</w:t>
            </w:r>
          </w:p>
        </w:tc>
        <w:tc>
          <w:tcPr>
            <w:tcW w:w="4230" w:type="dxa"/>
            <w:tcBorders>
              <w:bottom w:val="dashed" w:sz="4" w:space="0" w:color="00B0F0"/>
            </w:tcBorders>
            <w:vAlign w:val="center"/>
          </w:tcPr>
          <w:p w:rsidR="006621D5" w:rsidRPr="00372302" w:rsidRDefault="006621D5" w:rsidP="00AA4BAB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color w:val="FF0000"/>
                <w:sz w:val="20"/>
                <w:szCs w:val="20"/>
              </w:rPr>
              <w:t xml:space="preserve">စကၡဳ၀ိညာဏႆ </w:t>
            </w:r>
            <w:r w:rsidRPr="00372302">
              <w:rPr>
                <w:rFonts w:ascii="-Win---WingDings" w:hAnsi="-Win---WingDings" w:cs="Zawgyi-One"/>
                <w:color w:val="FF0000"/>
                <w:sz w:val="20"/>
              </w:rPr>
              <w:t>d</w:t>
            </w:r>
          </w:p>
        </w:tc>
      </w:tr>
      <w:tr w:rsidR="006621D5" w:rsidRPr="00C27817" w:rsidTr="00AA4BAB">
        <w:trPr>
          <w:trHeight w:val="432"/>
        </w:trPr>
        <w:tc>
          <w:tcPr>
            <w:tcW w:w="494" w:type="dxa"/>
            <w:vMerge/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right w:val="double" w:sz="4" w:space="0" w:color="auto"/>
            </w:tcBorders>
            <w:textDirection w:val="btLr"/>
            <w:vAlign w:val="center"/>
          </w:tcPr>
          <w:p w:rsidR="006621D5" w:rsidRDefault="006621D5" w:rsidP="00AA4BAB">
            <w:pPr>
              <w:ind w:left="113" w:right="113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  <w:bottom w:val="dashed" w:sz="4" w:space="0" w:color="00B0F0"/>
            </w:tcBorders>
            <w:vAlign w:val="center"/>
          </w:tcPr>
          <w:p w:rsidR="006621D5" w:rsidRPr="00372302" w:rsidRDefault="006621D5" w:rsidP="00AA4BAB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color w:val="FF0000"/>
                <w:sz w:val="20"/>
                <w:szCs w:val="20"/>
              </w:rPr>
              <w:t>သဒၵါ../ဂႏၶာ../ရသာ../ေဖာ႒ဗၺာယတနံ</w:t>
            </w:r>
          </w:p>
        </w:tc>
        <w:tc>
          <w:tcPr>
            <w:tcW w:w="4230" w:type="dxa"/>
            <w:tcBorders>
              <w:bottom w:val="dashed" w:sz="4" w:space="0" w:color="00B0F0"/>
            </w:tcBorders>
            <w:vAlign w:val="center"/>
          </w:tcPr>
          <w:p w:rsidR="006621D5" w:rsidRPr="00372302" w:rsidRDefault="006621D5" w:rsidP="00AA4BAB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color w:val="FF0000"/>
                <w:sz w:val="20"/>
                <w:szCs w:val="20"/>
              </w:rPr>
              <w:t>ေသာတ../ဃာန../ဇိ၀ွါ../ကာယ၀ိညာဏႆ</w:t>
            </w:r>
            <w:r w:rsidRPr="00372302">
              <w:rPr>
                <w:rFonts w:ascii="-Win---WingDings" w:hAnsi="-Win---WingDings" w:cs="Zawgyi-One"/>
                <w:color w:val="FF0000"/>
              </w:rPr>
              <w:t xml:space="preserve"> </w:t>
            </w:r>
            <w:r w:rsidRPr="00372302">
              <w:rPr>
                <w:rFonts w:ascii="-Win---WingDings" w:hAnsi="-Win---WingDings" w:cs="Zawgyi-One"/>
                <w:color w:val="FF0000"/>
                <w:sz w:val="20"/>
              </w:rPr>
              <w:t>d</w:t>
            </w:r>
          </w:p>
        </w:tc>
      </w:tr>
      <w:tr w:rsidR="006621D5" w:rsidRPr="00C27817" w:rsidTr="00AA4BAB">
        <w:trPr>
          <w:trHeight w:val="432"/>
        </w:trPr>
        <w:tc>
          <w:tcPr>
            <w:tcW w:w="494" w:type="dxa"/>
            <w:vMerge/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right w:val="double" w:sz="4" w:space="0" w:color="auto"/>
            </w:tcBorders>
            <w:textDirection w:val="btLr"/>
            <w:vAlign w:val="center"/>
          </w:tcPr>
          <w:p w:rsidR="006621D5" w:rsidRPr="00C27817" w:rsidRDefault="006621D5" w:rsidP="00AA4BAB">
            <w:pPr>
              <w:ind w:left="113" w:right="113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7B07BC">
              <w:rPr>
                <w:rFonts w:ascii="Zawgyi-One" w:hAnsi="Zawgyi-One" w:cs="Zawgyi-One"/>
                <w:sz w:val="18"/>
                <w:szCs w:val="20"/>
              </w:rPr>
              <w:t>၀တၳဳပုေရဇာတ</w:t>
            </w:r>
          </w:p>
        </w:tc>
        <w:tc>
          <w:tcPr>
            <w:tcW w:w="3960" w:type="dxa"/>
            <w:tcBorders>
              <w:left w:val="double" w:sz="4" w:space="0" w:color="auto"/>
              <w:bottom w:val="dashed" w:sz="4" w:space="0" w:color="00B0F0"/>
            </w:tcBorders>
            <w:vAlign w:val="center"/>
          </w:tcPr>
          <w:p w:rsidR="006621D5" w:rsidRPr="00372302" w:rsidRDefault="006621D5" w:rsidP="00AA4BAB">
            <w:pPr>
              <w:ind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color w:val="FF0000"/>
                <w:sz w:val="20"/>
                <w:szCs w:val="20"/>
              </w:rPr>
              <w:t xml:space="preserve"> စကၡာယတနံ</w:t>
            </w:r>
          </w:p>
        </w:tc>
        <w:tc>
          <w:tcPr>
            <w:tcW w:w="4230" w:type="dxa"/>
            <w:tcBorders>
              <w:bottom w:val="dashed" w:sz="4" w:space="0" w:color="00B0F0"/>
            </w:tcBorders>
            <w:vAlign w:val="center"/>
          </w:tcPr>
          <w:p w:rsidR="006621D5" w:rsidRPr="00372302" w:rsidRDefault="006621D5" w:rsidP="00AA4BAB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color w:val="FF0000"/>
                <w:sz w:val="20"/>
                <w:szCs w:val="20"/>
              </w:rPr>
              <w:t xml:space="preserve">စကၡဳဝိညာဏႆ </w:t>
            </w:r>
            <w:r w:rsidRPr="00372302">
              <w:rPr>
                <w:rFonts w:ascii="-Win---WingDings" w:hAnsi="-Win---WingDings" w:cs="Zawgyi-One"/>
                <w:color w:val="FF0000"/>
                <w:sz w:val="20"/>
              </w:rPr>
              <w:t>d</w:t>
            </w:r>
          </w:p>
        </w:tc>
      </w:tr>
      <w:tr w:rsidR="006621D5" w:rsidRPr="00C27817" w:rsidTr="00AA4BAB">
        <w:trPr>
          <w:trHeight w:val="422"/>
        </w:trPr>
        <w:tc>
          <w:tcPr>
            <w:tcW w:w="494" w:type="dxa"/>
            <w:vMerge/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right w:val="double" w:sz="4" w:space="0" w:color="auto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dashed" w:sz="4" w:space="0" w:color="00B0F0"/>
              <w:left w:val="double" w:sz="4" w:space="0" w:color="auto"/>
            </w:tcBorders>
            <w:vAlign w:val="center"/>
          </w:tcPr>
          <w:p w:rsidR="006621D5" w:rsidRPr="00372302" w:rsidRDefault="006621D5" w:rsidP="00AA4BAB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color w:val="FF0000"/>
                <w:sz w:val="20"/>
                <w:szCs w:val="20"/>
              </w:rPr>
              <w:t xml:space="preserve">ေသာတာယတနံ/ ဃာနာ../ ဇိ၀ွါ../ </w:t>
            </w:r>
            <w:r w:rsidRPr="00372302">
              <w:rPr>
                <w:rFonts w:ascii="Zawgyi-One" w:hAnsi="Zawgyi-One" w:cs="Zawgyi-One"/>
                <w:color w:val="FF0000"/>
                <w:sz w:val="18"/>
                <w:szCs w:val="20"/>
              </w:rPr>
              <w:t>ကာယာယတနံ</w:t>
            </w:r>
          </w:p>
        </w:tc>
        <w:tc>
          <w:tcPr>
            <w:tcW w:w="4230" w:type="dxa"/>
            <w:tcBorders>
              <w:top w:val="dashed" w:sz="4" w:space="0" w:color="00B0F0"/>
            </w:tcBorders>
            <w:vAlign w:val="center"/>
          </w:tcPr>
          <w:p w:rsidR="006621D5" w:rsidRPr="00372302" w:rsidRDefault="006621D5" w:rsidP="00AA4BAB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color w:val="FF0000"/>
                <w:sz w:val="20"/>
                <w:szCs w:val="20"/>
              </w:rPr>
              <w:t>ေသာတ../ ဃာန../ ဇိ၀ွါ../ ကာယဝိညာဏႆ</w:t>
            </w:r>
            <w:r w:rsidRPr="00372302">
              <w:rPr>
                <w:rFonts w:ascii="-Win---WingDings" w:hAnsi="-Win---WingDings" w:cs="Zawgyi-One"/>
                <w:color w:val="FF0000"/>
              </w:rPr>
              <w:t xml:space="preserve"> </w:t>
            </w:r>
            <w:r w:rsidRPr="00372302">
              <w:rPr>
                <w:rFonts w:ascii="-Win---WingDings" w:hAnsi="-Win---WingDings" w:cs="Zawgyi-One"/>
                <w:color w:val="FF0000"/>
                <w:sz w:val="20"/>
              </w:rPr>
              <w:t>d</w:t>
            </w:r>
          </w:p>
        </w:tc>
      </w:tr>
      <w:tr w:rsidR="006621D5" w:rsidRPr="00C27817" w:rsidTr="006621D5">
        <w:trPr>
          <w:trHeight w:val="296"/>
        </w:trPr>
        <w:tc>
          <w:tcPr>
            <w:tcW w:w="494" w:type="dxa"/>
            <w:vMerge/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621D5" w:rsidRPr="00372302" w:rsidRDefault="006621D5" w:rsidP="00AA4BAB">
            <w:pPr>
              <w:ind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color w:val="FF0000"/>
                <w:sz w:val="20"/>
                <w:szCs w:val="20"/>
              </w:rPr>
              <w:t xml:space="preserve"> ၀တၳဳ</w:t>
            </w:r>
          </w:p>
        </w:tc>
        <w:tc>
          <w:tcPr>
            <w:tcW w:w="4230" w:type="dxa"/>
            <w:tcBorders>
              <w:bottom w:val="double" w:sz="4" w:space="0" w:color="auto"/>
            </w:tcBorders>
            <w:vAlign w:val="center"/>
          </w:tcPr>
          <w:p w:rsidR="006621D5" w:rsidRPr="00372302" w:rsidRDefault="006621D5" w:rsidP="00AA4BAB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color w:val="FF0000"/>
                <w:sz w:val="20"/>
                <w:szCs w:val="20"/>
              </w:rPr>
              <w:t>ဝိပါကာဗ်ာကတာနံ ကိရိယာဗ်ာကတာနံ ခႏၶာနံ</w:t>
            </w:r>
            <w:r w:rsidRPr="00372302">
              <w:rPr>
                <w:rFonts w:ascii="-Win---WingDings" w:hAnsi="-Win---WingDings" w:cs="Zawgyi-One"/>
                <w:color w:val="FF0000"/>
              </w:rPr>
              <w:t xml:space="preserve"> </w:t>
            </w:r>
            <w:r w:rsidRPr="00372302">
              <w:rPr>
                <w:rFonts w:ascii="-Win---WingDings" w:hAnsi="-Win---WingDings" w:cs="Zawgyi-One"/>
                <w:color w:val="FF0000"/>
                <w:sz w:val="20"/>
              </w:rPr>
              <w:t>d</w:t>
            </w:r>
          </w:p>
        </w:tc>
      </w:tr>
      <w:tr w:rsidR="006621D5" w:rsidRPr="00C27817" w:rsidTr="00AA4BAB">
        <w:trPr>
          <w:trHeight w:val="432"/>
        </w:trPr>
        <w:tc>
          <w:tcPr>
            <w:tcW w:w="494" w:type="dxa"/>
            <w:vMerge/>
            <w:tcBorders>
              <w:right w:val="nil"/>
            </w:tcBorders>
            <w:vAlign w:val="center"/>
          </w:tcPr>
          <w:p w:rsidR="006621D5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left w:val="nil"/>
              <w:right w:val="double" w:sz="4" w:space="0" w:color="auto"/>
            </w:tcBorders>
            <w:textDirection w:val="btLr"/>
            <w:vAlign w:val="center"/>
          </w:tcPr>
          <w:p w:rsidR="006621D5" w:rsidRDefault="006621D5" w:rsidP="00AA4BAB">
            <w:pPr>
              <w:ind w:left="113" w:right="113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6621D5" w:rsidRPr="00372302" w:rsidRDefault="006621D5" w:rsidP="00AA4BAB">
            <w:pPr>
              <w:ind w:left="76" w:right="76"/>
              <w:rPr>
                <w:rFonts w:ascii="Zawgyi-One" w:hAnsi="Zawgyi-One" w:cs="Zawgyi-One"/>
                <w:color w:val="0070C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b/>
                <w:color w:val="0070C0"/>
                <w:sz w:val="20"/>
                <w:szCs w:val="20"/>
              </w:rPr>
              <w:t>ပစၧာဇာတာ</w:t>
            </w:r>
            <w:r w:rsidRPr="00372302">
              <w:rPr>
                <w:rFonts w:ascii="Zawgyi-One" w:hAnsi="Zawgyi-One" w:cs="Zawgyi-One"/>
                <w:color w:val="0070C0"/>
                <w:sz w:val="20"/>
                <w:szCs w:val="20"/>
              </w:rPr>
              <w:t xml:space="preserve"> </w:t>
            </w:r>
            <w:r>
              <w:rPr>
                <w:rFonts w:ascii="Zawgyi-One" w:hAnsi="Zawgyi-One" w:cs="Zawgyi-One"/>
                <w:color w:val="0070C0"/>
                <w:sz w:val="20"/>
                <w:szCs w:val="20"/>
              </w:rPr>
              <w:t>၀ိ..</w:t>
            </w:r>
            <w:r w:rsidRPr="00372302">
              <w:rPr>
                <w:rFonts w:ascii="Zawgyi-One" w:hAnsi="Zawgyi-One" w:cs="Zawgyi-One"/>
                <w:color w:val="0070C0"/>
                <w:sz w:val="20"/>
                <w:szCs w:val="20"/>
              </w:rPr>
              <w:t xml:space="preserve">ဗ်ာကတာ </w:t>
            </w:r>
            <w:r>
              <w:rPr>
                <w:rFonts w:ascii="Zawgyi-One" w:hAnsi="Zawgyi-One" w:cs="Zawgyi-One"/>
                <w:color w:val="0070C0"/>
                <w:sz w:val="20"/>
                <w:szCs w:val="20"/>
              </w:rPr>
              <w:t>ကိရိ..</w:t>
            </w:r>
            <w:r w:rsidRPr="00372302">
              <w:rPr>
                <w:rFonts w:ascii="Zawgyi-One" w:hAnsi="Zawgyi-One" w:cs="Zawgyi-One"/>
                <w:color w:val="0070C0"/>
                <w:sz w:val="20"/>
                <w:szCs w:val="20"/>
              </w:rPr>
              <w:t>ဗ်ာကတာ ခႏၶာ</w:t>
            </w:r>
          </w:p>
        </w:tc>
        <w:tc>
          <w:tcPr>
            <w:tcW w:w="423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621D5" w:rsidRPr="00372302" w:rsidRDefault="006621D5" w:rsidP="00AA4BAB">
            <w:pPr>
              <w:ind w:right="76"/>
              <w:rPr>
                <w:rFonts w:ascii="Zawgyi-One" w:hAnsi="Zawgyi-One" w:cs="Zawgyi-One"/>
                <w:color w:val="0070C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color w:val="0070C0"/>
                <w:sz w:val="20"/>
                <w:szCs w:val="20"/>
              </w:rPr>
              <w:t xml:space="preserve">ပုေရဇာတႆ ဣမႆ ကာယႆ </w:t>
            </w:r>
            <w:r w:rsidRPr="00372302">
              <w:rPr>
                <w:rFonts w:ascii="-Win---WingDings" w:hAnsi="-Win---WingDings" w:cs="Zawgyi-One"/>
                <w:color w:val="0070C0"/>
                <w:sz w:val="20"/>
              </w:rPr>
              <w:t>d</w:t>
            </w:r>
          </w:p>
        </w:tc>
      </w:tr>
      <w:tr w:rsidR="006621D5" w:rsidRPr="00C27817" w:rsidTr="00AA4BAB">
        <w:trPr>
          <w:trHeight w:val="432"/>
        </w:trPr>
        <w:tc>
          <w:tcPr>
            <w:tcW w:w="494" w:type="dxa"/>
            <w:vMerge/>
            <w:tcBorders>
              <w:right w:val="nil"/>
            </w:tcBorders>
            <w:vAlign w:val="center"/>
          </w:tcPr>
          <w:p w:rsidR="006621D5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nil"/>
              <w:right w:val="double" w:sz="4" w:space="0" w:color="auto"/>
            </w:tcBorders>
            <w:textDirection w:val="btLr"/>
            <w:vAlign w:val="center"/>
          </w:tcPr>
          <w:p w:rsidR="006621D5" w:rsidRDefault="006621D5" w:rsidP="00AA4BAB">
            <w:pPr>
              <w:ind w:left="113" w:right="113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621D5" w:rsidRPr="00372302" w:rsidRDefault="006621D5" w:rsidP="00AA4BAB">
            <w:pPr>
              <w:ind w:left="76" w:right="76"/>
              <w:rPr>
                <w:rFonts w:ascii="Zawgyi-One" w:hAnsi="Zawgyi-One" w:cs="Zawgyi-One"/>
                <w:b/>
                <w:color w:val="0070C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b/>
                <w:color w:val="0070C0"/>
                <w:sz w:val="20"/>
                <w:szCs w:val="20"/>
              </w:rPr>
              <w:t xml:space="preserve">ကဗဠီကာေရာ အာဟာေရာ </w:t>
            </w:r>
          </w:p>
        </w:tc>
        <w:tc>
          <w:tcPr>
            <w:tcW w:w="4230" w:type="dxa"/>
            <w:shd w:val="clear" w:color="auto" w:fill="auto"/>
            <w:vAlign w:val="center"/>
          </w:tcPr>
          <w:p w:rsidR="006621D5" w:rsidRPr="00372302" w:rsidRDefault="006621D5" w:rsidP="00AA4BAB">
            <w:pPr>
              <w:ind w:left="76" w:right="76"/>
              <w:rPr>
                <w:rFonts w:ascii="Zawgyi-One" w:hAnsi="Zawgyi-One" w:cs="Zawgyi-One"/>
                <w:color w:val="0070C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color w:val="0070C0"/>
                <w:sz w:val="20"/>
                <w:szCs w:val="20"/>
              </w:rPr>
              <w:t>ဣမႆ ကာယႆ</w:t>
            </w:r>
          </w:p>
        </w:tc>
      </w:tr>
      <w:tr w:rsidR="006621D5" w:rsidRPr="00C27817" w:rsidTr="00AA4BAB">
        <w:trPr>
          <w:trHeight w:val="432"/>
        </w:trPr>
        <w:tc>
          <w:tcPr>
            <w:tcW w:w="494" w:type="dxa"/>
            <w:vMerge/>
            <w:tcBorders>
              <w:right w:val="nil"/>
            </w:tcBorders>
            <w:vAlign w:val="center"/>
          </w:tcPr>
          <w:p w:rsidR="006621D5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nil"/>
              <w:bottom w:val="nil"/>
              <w:right w:val="double" w:sz="4" w:space="0" w:color="auto"/>
            </w:tcBorders>
            <w:textDirection w:val="btLr"/>
            <w:vAlign w:val="center"/>
          </w:tcPr>
          <w:p w:rsidR="006621D5" w:rsidRDefault="006621D5" w:rsidP="00AA4BAB">
            <w:pPr>
              <w:ind w:left="113" w:right="113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621D5" w:rsidRPr="00372302" w:rsidRDefault="006621D5" w:rsidP="00AA4BAB">
            <w:pPr>
              <w:ind w:left="76" w:right="76"/>
              <w:rPr>
                <w:rFonts w:ascii="Zawgyi-One" w:hAnsi="Zawgyi-One" w:cs="Zawgyi-One"/>
                <w:b/>
                <w:color w:val="0070C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b/>
                <w:color w:val="0070C0"/>
                <w:sz w:val="20"/>
                <w:szCs w:val="20"/>
              </w:rPr>
              <w:t>႐ူပဇီဝိတိၿႏိၵယံ</w:t>
            </w:r>
          </w:p>
        </w:tc>
        <w:tc>
          <w:tcPr>
            <w:tcW w:w="4230" w:type="dxa"/>
            <w:shd w:val="clear" w:color="auto" w:fill="auto"/>
            <w:vAlign w:val="center"/>
          </w:tcPr>
          <w:p w:rsidR="006621D5" w:rsidRPr="00372302" w:rsidRDefault="006621D5" w:rsidP="00AA4BAB">
            <w:pPr>
              <w:ind w:left="76" w:right="76"/>
              <w:rPr>
                <w:rFonts w:ascii="Zawgyi-One" w:hAnsi="Zawgyi-One" w:cs="Zawgyi-One"/>
                <w:color w:val="0070C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color w:val="0070C0"/>
                <w:sz w:val="20"/>
                <w:szCs w:val="20"/>
              </w:rPr>
              <w:t>ကဋတၱာ႐ူပါနံ</w:t>
            </w:r>
          </w:p>
        </w:tc>
      </w:tr>
      <w:tr w:rsidR="006621D5" w:rsidRPr="00C27817" w:rsidTr="00AA4BAB">
        <w:trPr>
          <w:trHeight w:val="432"/>
        </w:trPr>
        <w:tc>
          <w:tcPr>
            <w:tcW w:w="494" w:type="dxa"/>
            <w:vMerge/>
            <w:tcBorders>
              <w:right w:val="nil"/>
            </w:tcBorders>
            <w:vAlign w:val="center"/>
          </w:tcPr>
          <w:p w:rsidR="006621D5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top w:val="nil"/>
              <w:left w:val="nil"/>
              <w:right w:val="double" w:sz="4" w:space="0" w:color="auto"/>
            </w:tcBorders>
            <w:textDirection w:val="btLr"/>
            <w:vAlign w:val="center"/>
          </w:tcPr>
          <w:p w:rsidR="006621D5" w:rsidRPr="00C27817" w:rsidRDefault="006621D5" w:rsidP="00AA4BAB">
            <w:pPr>
              <w:ind w:left="113" w:right="113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</w:tcBorders>
            <w:shd w:val="clear" w:color="auto" w:fill="CCECFF"/>
            <w:vAlign w:val="center"/>
          </w:tcPr>
          <w:p w:rsidR="006621D5" w:rsidRPr="00F963D0" w:rsidRDefault="006621D5" w:rsidP="00AA4BAB">
            <w:pPr>
              <w:ind w:left="76" w:right="76"/>
              <w:jc w:val="center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 w:rsidRPr="00F963D0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(၈) အဗ်ာကေတာ ဓေမၼာ</w:t>
            </w:r>
          </w:p>
        </w:tc>
        <w:tc>
          <w:tcPr>
            <w:tcW w:w="4230" w:type="dxa"/>
            <w:shd w:val="clear" w:color="auto" w:fill="CCECFF"/>
            <w:vAlign w:val="center"/>
          </w:tcPr>
          <w:p w:rsidR="006621D5" w:rsidRPr="00F963D0" w:rsidRDefault="006621D5" w:rsidP="00AA4BAB">
            <w:pPr>
              <w:ind w:left="76" w:right="76"/>
              <w:jc w:val="center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 w:rsidRPr="00F963D0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 xml:space="preserve">ကုသလႆ ဓမၼႆ </w:t>
            </w:r>
            <w:r w:rsidRPr="00F963D0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6621D5" w:rsidRPr="00C27817" w:rsidTr="006621D5">
        <w:trPr>
          <w:trHeight w:val="314"/>
        </w:trPr>
        <w:tc>
          <w:tcPr>
            <w:tcW w:w="494" w:type="dxa"/>
            <w:vMerge/>
            <w:tcBorders>
              <w:right w:val="nil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nil"/>
              <w:right w:val="double" w:sz="4" w:space="0" w:color="auto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</w:tcBorders>
            <w:vAlign w:val="center"/>
          </w:tcPr>
          <w:p w:rsidR="006621D5" w:rsidRPr="00F963D0" w:rsidRDefault="006621D5" w:rsidP="00AA4BAB">
            <w:pPr>
              <w:ind w:left="76" w:right="76"/>
              <w:rPr>
                <w:rFonts w:ascii="Zawgyi-One" w:hAnsi="Zawgyi-One" w:cs="Zawgyi-One"/>
                <w:b/>
                <w:color w:val="009900"/>
                <w:sz w:val="20"/>
                <w:szCs w:val="20"/>
              </w:rPr>
            </w:pPr>
            <w:r w:rsidRPr="00F963D0">
              <w:rPr>
                <w:rFonts w:ascii="Zawgyi-One" w:hAnsi="Zawgyi-One" w:cs="Zawgyi-One"/>
                <w:b/>
                <w:color w:val="009900"/>
                <w:sz w:val="20"/>
                <w:szCs w:val="20"/>
              </w:rPr>
              <w:t>ပုေရဇာတံ</w:t>
            </w:r>
          </w:p>
        </w:tc>
        <w:tc>
          <w:tcPr>
            <w:tcW w:w="4230" w:type="dxa"/>
            <w:vAlign w:val="center"/>
          </w:tcPr>
          <w:p w:rsidR="006621D5" w:rsidRPr="00827CFA" w:rsidRDefault="006621D5" w:rsidP="00AA4BAB">
            <w:pPr>
              <w:ind w:left="76" w:right="76"/>
              <w:rPr>
                <w:rFonts w:ascii="Zawgyi-One" w:hAnsi="Zawgyi-One" w:cs="Zawgyi-One"/>
                <w:color w:val="C00000"/>
                <w:sz w:val="20"/>
                <w:szCs w:val="20"/>
              </w:rPr>
            </w:pPr>
          </w:p>
        </w:tc>
      </w:tr>
      <w:tr w:rsidR="006621D5" w:rsidRPr="00C27817" w:rsidTr="00AA4BAB">
        <w:trPr>
          <w:trHeight w:val="432"/>
        </w:trPr>
        <w:tc>
          <w:tcPr>
            <w:tcW w:w="494" w:type="dxa"/>
            <w:vMerge/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right w:val="double" w:sz="4" w:space="0" w:color="auto"/>
            </w:tcBorders>
            <w:textDirection w:val="btLr"/>
            <w:vAlign w:val="center"/>
          </w:tcPr>
          <w:p w:rsidR="006621D5" w:rsidRPr="00C27817" w:rsidRDefault="006621D5" w:rsidP="00AA4BAB">
            <w:pPr>
              <w:ind w:left="113" w:right="113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အာရမၼဏပုေရဇာတ</w:t>
            </w:r>
          </w:p>
        </w:tc>
        <w:tc>
          <w:tcPr>
            <w:tcW w:w="3960" w:type="dxa"/>
            <w:tcBorders>
              <w:left w:val="double" w:sz="4" w:space="0" w:color="auto"/>
            </w:tcBorders>
            <w:vAlign w:val="center"/>
          </w:tcPr>
          <w:p w:rsidR="006621D5" w:rsidRPr="00F963D0" w:rsidRDefault="006621D5" w:rsidP="00AA4BAB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F963D0">
              <w:rPr>
                <w:rFonts w:ascii="Zawgyi-One" w:hAnsi="Zawgyi-One" w:cs="Zawgyi-One"/>
                <w:color w:val="FF0000"/>
                <w:sz w:val="20"/>
                <w:szCs w:val="20"/>
              </w:rPr>
              <w:t>ေသကၡာ ဝါ ပုထုဇၨနာ ဝါ စကၡဳံ</w:t>
            </w:r>
          </w:p>
        </w:tc>
        <w:tc>
          <w:tcPr>
            <w:tcW w:w="4230" w:type="dxa"/>
            <w:vAlign w:val="center"/>
          </w:tcPr>
          <w:p w:rsidR="006621D5" w:rsidRPr="00F963D0" w:rsidRDefault="006621D5" w:rsidP="00AA4BAB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F963D0">
              <w:rPr>
                <w:rFonts w:ascii="Zawgyi-One" w:hAnsi="Zawgyi-One" w:cs="Zawgyi-One"/>
                <w:color w:val="FF0000"/>
                <w:sz w:val="20"/>
                <w:szCs w:val="20"/>
              </w:rPr>
              <w:t>အနိစၥေတာ ဒုကၡေတာ အနတၱေတာ ၀ိပႆႏၲိ။</w:t>
            </w:r>
          </w:p>
        </w:tc>
      </w:tr>
      <w:tr w:rsidR="006621D5" w:rsidRPr="00C27817" w:rsidTr="00AA4BAB">
        <w:trPr>
          <w:trHeight w:val="432"/>
        </w:trPr>
        <w:tc>
          <w:tcPr>
            <w:tcW w:w="494" w:type="dxa"/>
            <w:vMerge/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right w:val="double" w:sz="4" w:space="0" w:color="auto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</w:tcBorders>
            <w:vAlign w:val="center"/>
          </w:tcPr>
          <w:p w:rsidR="006621D5" w:rsidRPr="00F963D0" w:rsidRDefault="006621D5" w:rsidP="00AA4BAB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F963D0">
              <w:rPr>
                <w:rFonts w:ascii="Zawgyi-One" w:hAnsi="Zawgyi-One" w:cs="Zawgyi-One"/>
                <w:color w:val="FF0000"/>
                <w:sz w:val="20"/>
                <w:szCs w:val="20"/>
              </w:rPr>
              <w:t>ေသာတံ၊ ဃာနံ၊ ဇိ၀ွံ၊ ကာယံ၊ ရူေပ၊ သေဒၵ၊ ရေသ၊ ေဖာ႒ေဗၺ၊ ၀တၳံဳ</w:t>
            </w:r>
          </w:p>
        </w:tc>
        <w:tc>
          <w:tcPr>
            <w:tcW w:w="4230" w:type="dxa"/>
            <w:vAlign w:val="center"/>
          </w:tcPr>
          <w:p w:rsidR="006621D5" w:rsidRPr="00F963D0" w:rsidRDefault="006621D5" w:rsidP="00AA4BAB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F963D0">
              <w:rPr>
                <w:rFonts w:ascii="Zawgyi-One" w:hAnsi="Zawgyi-One" w:cs="Zawgyi-One"/>
                <w:color w:val="FF0000"/>
                <w:sz w:val="20"/>
                <w:szCs w:val="20"/>
              </w:rPr>
              <w:t>အနိစၥေတာ ဒုကၡေတာ အနတၱေတာ ၀ိပႆႏၲိ။</w:t>
            </w:r>
          </w:p>
        </w:tc>
      </w:tr>
      <w:tr w:rsidR="006621D5" w:rsidRPr="00C27817" w:rsidTr="00AA4BAB">
        <w:trPr>
          <w:trHeight w:val="432"/>
        </w:trPr>
        <w:tc>
          <w:tcPr>
            <w:tcW w:w="494" w:type="dxa"/>
            <w:vMerge/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right w:val="double" w:sz="4" w:space="0" w:color="auto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</w:tcBorders>
            <w:vAlign w:val="center"/>
          </w:tcPr>
          <w:p w:rsidR="006621D5" w:rsidRPr="00F963D0" w:rsidRDefault="006621D5" w:rsidP="00AA4BAB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F963D0">
              <w:rPr>
                <w:rFonts w:ascii="Zawgyi-One" w:hAnsi="Zawgyi-One" w:cs="Zawgyi-One"/>
                <w:color w:val="FF0000"/>
                <w:sz w:val="20"/>
                <w:szCs w:val="20"/>
              </w:rPr>
              <w:t>ဒိေဗၺန စကၡဳနာ ရူပံ</w:t>
            </w:r>
          </w:p>
        </w:tc>
        <w:tc>
          <w:tcPr>
            <w:tcW w:w="4230" w:type="dxa"/>
            <w:vAlign w:val="center"/>
          </w:tcPr>
          <w:p w:rsidR="006621D5" w:rsidRPr="00F963D0" w:rsidRDefault="006621D5" w:rsidP="00AA4BAB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F963D0">
              <w:rPr>
                <w:rFonts w:ascii="Zawgyi-One" w:hAnsi="Zawgyi-One" w:cs="Zawgyi-One"/>
                <w:color w:val="FF0000"/>
                <w:sz w:val="20"/>
                <w:szCs w:val="20"/>
              </w:rPr>
              <w:t>ပႆႏၲိ။</w:t>
            </w:r>
          </w:p>
        </w:tc>
      </w:tr>
      <w:tr w:rsidR="006621D5" w:rsidRPr="00C27817" w:rsidTr="00AA4BAB">
        <w:trPr>
          <w:trHeight w:val="432"/>
        </w:trPr>
        <w:tc>
          <w:tcPr>
            <w:tcW w:w="494" w:type="dxa"/>
            <w:vMerge/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right w:val="double" w:sz="4" w:space="0" w:color="auto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</w:tcBorders>
            <w:vAlign w:val="center"/>
          </w:tcPr>
          <w:p w:rsidR="006621D5" w:rsidRPr="00F963D0" w:rsidRDefault="006621D5" w:rsidP="00AA4BAB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F963D0">
              <w:rPr>
                <w:rFonts w:ascii="Zawgyi-One" w:hAnsi="Zawgyi-One" w:cs="Zawgyi-One"/>
                <w:color w:val="FF0000"/>
                <w:sz w:val="20"/>
                <w:szCs w:val="20"/>
              </w:rPr>
              <w:t>ဒိဗၺာယ ေသာတဓာတုယာ သဒၵံ</w:t>
            </w:r>
          </w:p>
        </w:tc>
        <w:tc>
          <w:tcPr>
            <w:tcW w:w="4230" w:type="dxa"/>
            <w:vAlign w:val="center"/>
          </w:tcPr>
          <w:p w:rsidR="006621D5" w:rsidRPr="00F963D0" w:rsidRDefault="006621D5" w:rsidP="00AA4BAB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F963D0">
              <w:rPr>
                <w:rFonts w:ascii="Zawgyi-One" w:hAnsi="Zawgyi-One" w:cs="Zawgyi-One"/>
                <w:color w:val="FF0000"/>
                <w:sz w:val="20"/>
                <w:szCs w:val="20"/>
              </w:rPr>
              <w:t>သုဏႏၲိ။</w:t>
            </w:r>
          </w:p>
        </w:tc>
      </w:tr>
      <w:tr w:rsidR="006621D5" w:rsidRPr="00C27817" w:rsidTr="00AA4BAB">
        <w:trPr>
          <w:trHeight w:val="432"/>
        </w:trPr>
        <w:tc>
          <w:tcPr>
            <w:tcW w:w="494" w:type="dxa"/>
            <w:vMerge/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၀တ္ပု</w:t>
            </w:r>
          </w:p>
        </w:tc>
        <w:tc>
          <w:tcPr>
            <w:tcW w:w="3960" w:type="dxa"/>
            <w:tcBorders>
              <w:left w:val="double" w:sz="4" w:space="0" w:color="auto"/>
            </w:tcBorders>
            <w:vAlign w:val="center"/>
          </w:tcPr>
          <w:p w:rsidR="006621D5" w:rsidRPr="00F963D0" w:rsidRDefault="006621D5" w:rsidP="00AA4BAB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F963D0">
              <w:rPr>
                <w:rFonts w:ascii="Zawgyi-One" w:hAnsi="Zawgyi-One" w:cs="Zawgyi-One"/>
                <w:color w:val="FF0000"/>
                <w:sz w:val="20"/>
                <w:szCs w:val="20"/>
              </w:rPr>
              <w:t>၀တၳဳ</w:t>
            </w:r>
          </w:p>
        </w:tc>
        <w:tc>
          <w:tcPr>
            <w:tcW w:w="4230" w:type="dxa"/>
            <w:vAlign w:val="center"/>
          </w:tcPr>
          <w:p w:rsidR="006621D5" w:rsidRPr="00F963D0" w:rsidRDefault="006621D5" w:rsidP="00AA4BAB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F963D0">
              <w:rPr>
                <w:rFonts w:ascii="Zawgyi-One" w:hAnsi="Zawgyi-One" w:cs="Zawgyi-One"/>
                <w:color w:val="FF0000"/>
                <w:sz w:val="20"/>
                <w:szCs w:val="20"/>
              </w:rPr>
              <w:t>ကုသလာနံ ခႏၶာနံ</w:t>
            </w:r>
            <w:r w:rsidRPr="00F963D0">
              <w:rPr>
                <w:rFonts w:ascii="-Win---WingDings" w:hAnsi="-Win---WingDings" w:cs="Zawgyi-One"/>
                <w:color w:val="FF0000"/>
              </w:rPr>
              <w:t xml:space="preserve"> </w:t>
            </w:r>
            <w:r w:rsidRPr="00F963D0">
              <w:rPr>
                <w:rFonts w:ascii="-Win---WingDings" w:hAnsi="-Win---WingDings" w:cs="Zawgyi-One"/>
                <w:color w:val="FF0000"/>
                <w:sz w:val="20"/>
              </w:rPr>
              <w:t>d</w:t>
            </w:r>
          </w:p>
        </w:tc>
      </w:tr>
      <w:tr w:rsidR="006621D5" w:rsidRPr="00C27817" w:rsidTr="00F32480">
        <w:trPr>
          <w:trHeight w:val="288"/>
        </w:trPr>
        <w:tc>
          <w:tcPr>
            <w:tcW w:w="494" w:type="dxa"/>
            <w:vMerge/>
            <w:tcBorders>
              <w:right w:val="nil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left w:val="nil"/>
              <w:right w:val="double" w:sz="4" w:space="0" w:color="auto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</w:tcBorders>
            <w:shd w:val="clear" w:color="auto" w:fill="CCECFF"/>
            <w:vAlign w:val="center"/>
          </w:tcPr>
          <w:p w:rsidR="006621D5" w:rsidRPr="00F963D0" w:rsidRDefault="006621D5" w:rsidP="00AA4BAB">
            <w:pPr>
              <w:ind w:left="76" w:right="76"/>
              <w:jc w:val="center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 w:rsidRPr="00F963D0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(၉) အဗ်ာကေတာ ဓေမၼာ</w:t>
            </w:r>
          </w:p>
        </w:tc>
        <w:tc>
          <w:tcPr>
            <w:tcW w:w="4230" w:type="dxa"/>
            <w:shd w:val="clear" w:color="auto" w:fill="CCECFF"/>
            <w:vAlign w:val="center"/>
          </w:tcPr>
          <w:p w:rsidR="006621D5" w:rsidRPr="00F963D0" w:rsidRDefault="006621D5" w:rsidP="00AA4BAB">
            <w:pPr>
              <w:ind w:left="76" w:right="76"/>
              <w:jc w:val="center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 w:rsidRPr="00F963D0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 xml:space="preserve">အကုသလႆ ဓမၼႆ </w:t>
            </w:r>
            <w:r w:rsidRPr="00F963D0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6621D5" w:rsidRPr="00C27817" w:rsidTr="00F32480">
        <w:trPr>
          <w:trHeight w:val="288"/>
        </w:trPr>
        <w:tc>
          <w:tcPr>
            <w:tcW w:w="494" w:type="dxa"/>
            <w:vMerge/>
            <w:tcBorders>
              <w:right w:val="nil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nil"/>
              <w:right w:val="double" w:sz="4" w:space="0" w:color="auto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8190" w:type="dxa"/>
            <w:gridSpan w:val="2"/>
            <w:tcBorders>
              <w:left w:val="double" w:sz="4" w:space="0" w:color="auto"/>
            </w:tcBorders>
            <w:vAlign w:val="center"/>
          </w:tcPr>
          <w:p w:rsidR="006621D5" w:rsidRPr="00827CFA" w:rsidRDefault="006621D5" w:rsidP="00AA4BAB">
            <w:pPr>
              <w:ind w:left="76" w:right="76"/>
              <w:rPr>
                <w:rFonts w:ascii="Zawgyi-One" w:hAnsi="Zawgyi-One" w:cs="Zawgyi-One"/>
                <w:color w:val="C00000"/>
                <w:sz w:val="20"/>
                <w:szCs w:val="20"/>
              </w:rPr>
            </w:pPr>
            <w:r w:rsidRPr="00F963D0">
              <w:rPr>
                <w:rFonts w:ascii="Zawgyi-One" w:hAnsi="Zawgyi-One" w:cs="Zawgyi-One"/>
                <w:b/>
                <w:color w:val="009900"/>
                <w:sz w:val="20"/>
                <w:szCs w:val="20"/>
              </w:rPr>
              <w:t>ပုေရဇာတံ</w:t>
            </w:r>
          </w:p>
        </w:tc>
      </w:tr>
      <w:tr w:rsidR="006621D5" w:rsidRPr="00C27817" w:rsidTr="00F32480">
        <w:trPr>
          <w:trHeight w:val="288"/>
        </w:trPr>
        <w:tc>
          <w:tcPr>
            <w:tcW w:w="494" w:type="dxa"/>
            <w:vMerge/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right w:val="double" w:sz="4" w:space="0" w:color="auto"/>
            </w:tcBorders>
            <w:textDirection w:val="btLr"/>
            <w:vAlign w:val="center"/>
          </w:tcPr>
          <w:p w:rsidR="006621D5" w:rsidRPr="00D32589" w:rsidRDefault="006621D5" w:rsidP="00AA4BAB">
            <w:pPr>
              <w:ind w:left="113" w:right="113"/>
              <w:jc w:val="center"/>
              <w:rPr>
                <w:rFonts w:ascii="Zawgyi-One" w:hAnsi="Zawgyi-One" w:cs="Zawgyi-One"/>
                <w:sz w:val="18"/>
                <w:szCs w:val="20"/>
              </w:rPr>
            </w:pPr>
            <w:r w:rsidRPr="00D32589">
              <w:rPr>
                <w:rFonts w:ascii="Zawgyi-One" w:hAnsi="Zawgyi-One" w:cs="Zawgyi-One"/>
                <w:sz w:val="18"/>
                <w:szCs w:val="20"/>
              </w:rPr>
              <w:t>အာရမၼဏပုေရဇာတ</w:t>
            </w:r>
          </w:p>
        </w:tc>
        <w:tc>
          <w:tcPr>
            <w:tcW w:w="3960" w:type="dxa"/>
            <w:tcBorders>
              <w:left w:val="double" w:sz="4" w:space="0" w:color="auto"/>
            </w:tcBorders>
            <w:vAlign w:val="center"/>
          </w:tcPr>
          <w:p w:rsidR="006621D5" w:rsidRPr="00F963D0" w:rsidRDefault="006621D5" w:rsidP="00AA4BAB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18"/>
              </w:rPr>
            </w:pPr>
            <w:r w:rsidRPr="00F963D0">
              <w:rPr>
                <w:rFonts w:ascii="Zawgyi-One" w:hAnsi="Zawgyi-One" w:cs="Zawgyi-One"/>
                <w:color w:val="FF0000"/>
                <w:sz w:val="20"/>
                <w:szCs w:val="18"/>
              </w:rPr>
              <w:t>စကၡံဳ</w:t>
            </w:r>
          </w:p>
        </w:tc>
        <w:tc>
          <w:tcPr>
            <w:tcW w:w="4230" w:type="dxa"/>
            <w:vAlign w:val="center"/>
          </w:tcPr>
          <w:p w:rsidR="006621D5" w:rsidRPr="00F963D0" w:rsidRDefault="006621D5" w:rsidP="00AA4BAB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18"/>
              </w:rPr>
            </w:pPr>
            <w:r w:rsidRPr="00F963D0">
              <w:rPr>
                <w:rFonts w:ascii="Zawgyi-One" w:hAnsi="Zawgyi-One" w:cs="Zawgyi-One"/>
                <w:color w:val="FF0000"/>
                <w:sz w:val="20"/>
                <w:szCs w:val="18"/>
              </w:rPr>
              <w:t xml:space="preserve">အႆာေဒတိ အဘိနႏၵတိ၊ </w:t>
            </w:r>
          </w:p>
        </w:tc>
      </w:tr>
      <w:tr w:rsidR="006621D5" w:rsidRPr="00C27817" w:rsidTr="00F32480">
        <w:trPr>
          <w:trHeight w:val="288"/>
        </w:trPr>
        <w:tc>
          <w:tcPr>
            <w:tcW w:w="494" w:type="dxa"/>
            <w:vMerge/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right w:val="double" w:sz="4" w:space="0" w:color="auto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</w:tcBorders>
            <w:vAlign w:val="center"/>
          </w:tcPr>
          <w:p w:rsidR="006621D5" w:rsidRPr="00F963D0" w:rsidRDefault="006621D5" w:rsidP="00AA4BAB">
            <w:pPr>
              <w:ind w:left="76" w:right="76"/>
              <w:jc w:val="center"/>
              <w:rPr>
                <w:rFonts w:ascii="Zawgyi-One" w:hAnsi="Zawgyi-One" w:cs="Zawgyi-One"/>
                <w:color w:val="FF0000"/>
                <w:sz w:val="20"/>
                <w:szCs w:val="18"/>
              </w:rPr>
            </w:pPr>
            <w:r w:rsidRPr="00F963D0">
              <w:rPr>
                <w:rFonts w:ascii="Zawgyi-One" w:hAnsi="Zawgyi-One" w:cs="Zawgyi-One"/>
                <w:color w:val="FF0000"/>
                <w:sz w:val="20"/>
                <w:szCs w:val="18"/>
              </w:rPr>
              <w:t>တံ</w:t>
            </w:r>
          </w:p>
        </w:tc>
        <w:tc>
          <w:tcPr>
            <w:tcW w:w="4230" w:type="dxa"/>
            <w:vAlign w:val="center"/>
          </w:tcPr>
          <w:p w:rsidR="006621D5" w:rsidRPr="00F963D0" w:rsidRDefault="006621D5" w:rsidP="00AA4BAB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18"/>
              </w:rPr>
            </w:pPr>
            <w:r w:rsidRPr="00F963D0">
              <w:rPr>
                <w:rFonts w:ascii="Zawgyi-One" w:hAnsi="Zawgyi-One" w:cs="Zawgyi-One"/>
                <w:color w:val="FF0000"/>
                <w:sz w:val="20"/>
                <w:szCs w:val="18"/>
              </w:rPr>
              <w:t>အာရဗ ၻရာေဂါ ဥပၸဇၨတိ၊ ဒိ႒ိဥပၸဇၨတိ၊ ၀ိစိကိစၧာ ဥပၸဇၨတိ၊ ဥဒၶစၥံ ဥပၸဇၨတိ၊ ေဒါမနႆံ ဥပၸဇၨတိ။</w:t>
            </w:r>
          </w:p>
        </w:tc>
      </w:tr>
      <w:tr w:rsidR="006621D5" w:rsidRPr="00C27817" w:rsidTr="00F32480">
        <w:trPr>
          <w:trHeight w:val="288"/>
        </w:trPr>
        <w:tc>
          <w:tcPr>
            <w:tcW w:w="494" w:type="dxa"/>
            <w:vMerge/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right w:val="double" w:sz="4" w:space="0" w:color="auto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</w:tcBorders>
            <w:vAlign w:val="center"/>
          </w:tcPr>
          <w:p w:rsidR="006621D5" w:rsidRPr="00F963D0" w:rsidRDefault="006621D5" w:rsidP="00AA4BAB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18"/>
              </w:rPr>
            </w:pPr>
            <w:r w:rsidRPr="00F963D0">
              <w:rPr>
                <w:rFonts w:ascii="Zawgyi-One" w:hAnsi="Zawgyi-One" w:cs="Zawgyi-One"/>
                <w:color w:val="FF0000"/>
                <w:sz w:val="20"/>
                <w:szCs w:val="18"/>
              </w:rPr>
              <w:t>ေသာတံ၊ ဃာနံ၊ ဇိ၀ွံ၊ ကာယံ၊ ရူေပ၊ သေဒၵ၊ ဂေႏၶ၊ ရေသ၊ ေဖာ႒ေဗၺ၊ ၀တၳံဳ</w:t>
            </w:r>
          </w:p>
        </w:tc>
        <w:tc>
          <w:tcPr>
            <w:tcW w:w="4230" w:type="dxa"/>
            <w:vAlign w:val="center"/>
          </w:tcPr>
          <w:p w:rsidR="006621D5" w:rsidRPr="00F963D0" w:rsidRDefault="006621D5" w:rsidP="00AA4BAB">
            <w:pPr>
              <w:ind w:left="76" w:right="76"/>
              <w:jc w:val="center"/>
              <w:rPr>
                <w:rFonts w:ascii="Zawgyi-One" w:hAnsi="Zawgyi-One" w:cs="Zawgyi-One"/>
                <w:color w:val="FF0000"/>
                <w:sz w:val="20"/>
                <w:szCs w:val="18"/>
              </w:rPr>
            </w:pPr>
            <w:r w:rsidRPr="00F963D0">
              <w:rPr>
                <w:rFonts w:ascii="Zawgyi-One" w:hAnsi="Zawgyi-One" w:cs="Zawgyi-One"/>
                <w:color w:val="FF0000"/>
                <w:sz w:val="20"/>
                <w:szCs w:val="18"/>
              </w:rPr>
              <w:t>။       ။</w:t>
            </w:r>
          </w:p>
          <w:p w:rsidR="006621D5" w:rsidRPr="00F963D0" w:rsidRDefault="006621D5" w:rsidP="00AA4BAB">
            <w:pPr>
              <w:ind w:left="76" w:right="76"/>
              <w:jc w:val="center"/>
              <w:rPr>
                <w:rFonts w:ascii="Zawgyi-One" w:hAnsi="Zawgyi-One" w:cs="Zawgyi-One"/>
                <w:color w:val="FF0000"/>
                <w:sz w:val="20"/>
                <w:szCs w:val="18"/>
              </w:rPr>
            </w:pPr>
            <w:r w:rsidRPr="00F963D0">
              <w:rPr>
                <w:rFonts w:ascii="Zawgyi-One" w:hAnsi="Zawgyi-One" w:cs="Zawgyi-One"/>
                <w:color w:val="FF0000"/>
                <w:sz w:val="20"/>
                <w:szCs w:val="18"/>
              </w:rPr>
              <w:t>(အထက္ပါအတိုင္း)</w:t>
            </w:r>
          </w:p>
        </w:tc>
      </w:tr>
      <w:tr w:rsidR="006621D5" w:rsidRPr="00C27817" w:rsidTr="00AA4BAB">
        <w:trPr>
          <w:trHeight w:val="432"/>
        </w:trPr>
        <w:tc>
          <w:tcPr>
            <w:tcW w:w="494" w:type="dxa"/>
            <w:vMerge/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double" w:sz="4" w:space="0" w:color="auto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၀တ္ပု</w:t>
            </w:r>
          </w:p>
        </w:tc>
        <w:tc>
          <w:tcPr>
            <w:tcW w:w="3960" w:type="dxa"/>
            <w:tcBorders>
              <w:left w:val="double" w:sz="4" w:space="0" w:color="auto"/>
            </w:tcBorders>
            <w:vAlign w:val="center"/>
          </w:tcPr>
          <w:p w:rsidR="006621D5" w:rsidRPr="00F963D0" w:rsidRDefault="006621D5" w:rsidP="00AA4BAB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F963D0">
              <w:rPr>
                <w:rFonts w:ascii="Zawgyi-One" w:hAnsi="Zawgyi-One" w:cs="Zawgyi-One"/>
                <w:color w:val="FF0000"/>
                <w:sz w:val="20"/>
                <w:szCs w:val="20"/>
              </w:rPr>
              <w:t>၀တၳဳ</w:t>
            </w:r>
          </w:p>
        </w:tc>
        <w:tc>
          <w:tcPr>
            <w:tcW w:w="4230" w:type="dxa"/>
            <w:vAlign w:val="center"/>
          </w:tcPr>
          <w:p w:rsidR="006621D5" w:rsidRPr="00F963D0" w:rsidRDefault="006621D5" w:rsidP="00AA4BAB">
            <w:pPr>
              <w:ind w:left="76" w:right="76"/>
              <w:rPr>
                <w:rFonts w:ascii="Zawgyi-One" w:hAnsi="Zawgyi-One" w:cs="Zawgyi-One"/>
                <w:color w:val="FF0000"/>
                <w:sz w:val="20"/>
                <w:szCs w:val="20"/>
              </w:rPr>
            </w:pPr>
            <w:r w:rsidRPr="00F963D0">
              <w:rPr>
                <w:rFonts w:ascii="Zawgyi-One" w:hAnsi="Zawgyi-One" w:cs="Zawgyi-One"/>
                <w:color w:val="FF0000"/>
                <w:sz w:val="20"/>
                <w:szCs w:val="20"/>
              </w:rPr>
              <w:t>အကုသလာနံ ခႏၶာနံ</w:t>
            </w:r>
            <w:r w:rsidRPr="00F963D0">
              <w:rPr>
                <w:rFonts w:ascii="-Win---WingDings" w:hAnsi="-Win---WingDings" w:cs="Zawgyi-One"/>
                <w:color w:val="FF0000"/>
              </w:rPr>
              <w:t xml:space="preserve"> </w:t>
            </w:r>
            <w:r w:rsidRPr="00F963D0">
              <w:rPr>
                <w:rFonts w:ascii="-Win---WingDings" w:hAnsi="-Win---WingDings" w:cs="Zawgyi-One"/>
                <w:color w:val="FF0000"/>
                <w:sz w:val="20"/>
              </w:rPr>
              <w:t>d</w:t>
            </w:r>
          </w:p>
        </w:tc>
      </w:tr>
      <w:tr w:rsidR="006621D5" w:rsidRPr="00C27817" w:rsidTr="00AA4BAB">
        <w:trPr>
          <w:trHeight w:val="432"/>
        </w:trPr>
        <w:tc>
          <w:tcPr>
            <w:tcW w:w="494" w:type="dxa"/>
            <w:vMerge w:val="restart"/>
            <w:textDirection w:val="btLr"/>
            <w:vAlign w:val="center"/>
          </w:tcPr>
          <w:p w:rsidR="006621D5" w:rsidRPr="00C27817" w:rsidRDefault="006621D5" w:rsidP="00AA4BAB">
            <w:pPr>
              <w:ind w:left="113" w:right="113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ကုဗ်ာ ပဒ-၂</w:t>
            </w:r>
          </w:p>
        </w:tc>
        <w:tc>
          <w:tcPr>
            <w:tcW w:w="630" w:type="dxa"/>
            <w:vMerge w:val="restart"/>
            <w:tcBorders>
              <w:right w:val="double" w:sz="4" w:space="0" w:color="auto"/>
            </w:tcBorders>
            <w:textDirection w:val="btLr"/>
            <w:vAlign w:val="center"/>
          </w:tcPr>
          <w:p w:rsidR="006621D5" w:rsidRPr="00827CFA" w:rsidRDefault="006621D5" w:rsidP="00AA4BAB">
            <w:pPr>
              <w:ind w:left="113" w:right="113"/>
              <w:jc w:val="center"/>
              <w:rPr>
                <w:rFonts w:ascii="Zawgyi-One" w:hAnsi="Zawgyi-One" w:cs="Zawgyi-One"/>
                <w:color w:val="0070C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70C0"/>
                <w:sz w:val="18"/>
                <w:szCs w:val="20"/>
              </w:rPr>
              <w:t xml:space="preserve">သဟ+ပု </w:t>
            </w:r>
            <w:r w:rsidRPr="00827CFA">
              <w:rPr>
                <w:rFonts w:ascii="Zawgyi-One" w:hAnsi="Zawgyi-One" w:cs="Zawgyi-One"/>
                <w:color w:val="0070C0"/>
                <w:sz w:val="18"/>
                <w:szCs w:val="20"/>
              </w:rPr>
              <w:t>မိ</w:t>
            </w:r>
            <w:r>
              <w:rPr>
                <w:rFonts w:ascii="Zawgyi-One" w:hAnsi="Zawgyi-One" w:cs="Zawgyi-One"/>
                <w:color w:val="0070C0"/>
                <w:sz w:val="18"/>
                <w:szCs w:val="20"/>
              </w:rPr>
              <w:t>သ္</w:t>
            </w:r>
          </w:p>
        </w:tc>
        <w:tc>
          <w:tcPr>
            <w:tcW w:w="3960" w:type="dxa"/>
            <w:tcBorders>
              <w:left w:val="double" w:sz="4" w:space="0" w:color="auto"/>
            </w:tcBorders>
            <w:shd w:val="clear" w:color="auto" w:fill="FFCCFF"/>
            <w:vAlign w:val="center"/>
          </w:tcPr>
          <w:p w:rsidR="006621D5" w:rsidRPr="00534458" w:rsidRDefault="006621D5" w:rsidP="00AA4BAB">
            <w:pPr>
              <w:ind w:left="76" w:right="76"/>
              <w:jc w:val="center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 w:rsidRPr="00534458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(၁၀) ကုသေလာ စ အဗ်ာကေတာ စ ဓမၼာ</w:t>
            </w:r>
          </w:p>
        </w:tc>
        <w:tc>
          <w:tcPr>
            <w:tcW w:w="4230" w:type="dxa"/>
            <w:shd w:val="clear" w:color="auto" w:fill="FFCCFF"/>
            <w:vAlign w:val="center"/>
          </w:tcPr>
          <w:p w:rsidR="006621D5" w:rsidRPr="00534458" w:rsidRDefault="006621D5" w:rsidP="00AA4BAB">
            <w:pPr>
              <w:ind w:left="76" w:right="76"/>
              <w:jc w:val="center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 w:rsidRPr="00534458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 xml:space="preserve">ကုသလႆ ဓမၼႆ </w:t>
            </w:r>
            <w:r w:rsidRPr="00534458">
              <w:rPr>
                <w:rFonts w:ascii="-Win---WingDings" w:hAnsi="-Win---WingDings" w:cs="Zawgyi-One"/>
                <w:color w:val="000000" w:themeColor="text1"/>
              </w:rPr>
              <w:t>d</w:t>
            </w:r>
          </w:p>
        </w:tc>
      </w:tr>
      <w:tr w:rsidR="006621D5" w:rsidRPr="00C27817" w:rsidTr="00AA4BAB">
        <w:trPr>
          <w:trHeight w:val="368"/>
        </w:trPr>
        <w:tc>
          <w:tcPr>
            <w:tcW w:w="494" w:type="dxa"/>
            <w:vMerge/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8190" w:type="dxa"/>
            <w:gridSpan w:val="2"/>
            <w:tcBorders>
              <w:left w:val="double" w:sz="4" w:space="0" w:color="auto"/>
            </w:tcBorders>
            <w:vAlign w:val="center"/>
          </w:tcPr>
          <w:p w:rsidR="006621D5" w:rsidRPr="00534458" w:rsidRDefault="006621D5" w:rsidP="00AA4BAB">
            <w:pPr>
              <w:ind w:right="-4"/>
              <w:rPr>
                <w:rFonts w:ascii="Zawgyi-One" w:hAnsi="Zawgyi-One" w:cs="Zawgyi-One"/>
                <w:b/>
                <w:color w:val="009900"/>
                <w:sz w:val="20"/>
                <w:szCs w:val="20"/>
              </w:rPr>
            </w:pPr>
            <w:r w:rsidRPr="00534458">
              <w:rPr>
                <w:rFonts w:ascii="Zawgyi-One" w:hAnsi="Zawgyi-One" w:cs="Zawgyi-One"/>
                <w:b/>
                <w:color w:val="009900"/>
                <w:sz w:val="20"/>
                <w:szCs w:val="20"/>
              </w:rPr>
              <w:t>သဟဇာတံ၊ ပုေရဇာတံ။</w:t>
            </w:r>
          </w:p>
        </w:tc>
      </w:tr>
      <w:tr w:rsidR="006621D5" w:rsidRPr="00C27817" w:rsidTr="00AA4BAB">
        <w:trPr>
          <w:trHeight w:val="431"/>
        </w:trPr>
        <w:tc>
          <w:tcPr>
            <w:tcW w:w="494" w:type="dxa"/>
            <w:vMerge/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bottom w:val="single" w:sz="2" w:space="0" w:color="000000" w:themeColor="text1"/>
              <w:right w:val="double" w:sz="4" w:space="0" w:color="auto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</w:tcBorders>
            <w:vAlign w:val="center"/>
          </w:tcPr>
          <w:p w:rsidR="006621D5" w:rsidRPr="00827CFA" w:rsidRDefault="006621D5" w:rsidP="00AA4BAB">
            <w:pPr>
              <w:rPr>
                <w:rFonts w:ascii="Zawgyi-One" w:hAnsi="Zawgyi-One" w:cs="Zawgyi-One"/>
                <w:color w:val="0070C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70C0"/>
                <w:sz w:val="20"/>
                <w:szCs w:val="20"/>
              </w:rPr>
              <w:t xml:space="preserve">သဟဇာေတာ </w:t>
            </w:r>
            <w:r w:rsidRPr="00827CFA">
              <w:rPr>
                <w:rFonts w:ascii="Zawgyi-One" w:hAnsi="Zawgyi-One" w:cs="Zawgyi-One"/>
                <w:color w:val="0070C0"/>
                <w:sz w:val="20"/>
                <w:szCs w:val="20"/>
              </w:rPr>
              <w:t>ကုသေလာ[၁ ၃ ၂]ခေႏၶာ စ ၀တၳဳ စ</w:t>
            </w:r>
          </w:p>
        </w:tc>
        <w:tc>
          <w:tcPr>
            <w:tcW w:w="4230" w:type="dxa"/>
            <w:vAlign w:val="center"/>
          </w:tcPr>
          <w:p w:rsidR="006621D5" w:rsidRPr="00827CFA" w:rsidRDefault="006621D5" w:rsidP="00AA4BAB">
            <w:pPr>
              <w:ind w:right="-4"/>
              <w:rPr>
                <w:rFonts w:ascii="Zawgyi-One" w:hAnsi="Zawgyi-One" w:cs="Zawgyi-One"/>
                <w:color w:val="0070C0"/>
                <w:sz w:val="20"/>
                <w:szCs w:val="20"/>
              </w:rPr>
            </w:pPr>
            <w:r w:rsidRPr="00827CFA">
              <w:rPr>
                <w:rFonts w:ascii="Zawgyi-One" w:hAnsi="Zawgyi-One" w:cs="Zawgyi-One"/>
                <w:color w:val="0070C0"/>
                <w:sz w:val="20"/>
                <w:szCs w:val="20"/>
              </w:rPr>
              <w:t xml:space="preserve">[၃ ၁ ၂]ခႏၶာနံ </w:t>
            </w:r>
            <w:r w:rsidRPr="00827CFA">
              <w:rPr>
                <w:rFonts w:ascii="-Win---WingDings" w:hAnsi="-Win---WingDings" w:cs="Zawgyi-One"/>
                <w:color w:val="0070C0"/>
              </w:rPr>
              <w:t>d</w:t>
            </w:r>
          </w:p>
        </w:tc>
      </w:tr>
      <w:tr w:rsidR="006621D5" w:rsidRPr="00C27817" w:rsidTr="00F32480">
        <w:trPr>
          <w:trHeight w:val="288"/>
        </w:trPr>
        <w:tc>
          <w:tcPr>
            <w:tcW w:w="494" w:type="dxa"/>
            <w:vMerge/>
            <w:tcBorders>
              <w:right w:val="nil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top w:val="single" w:sz="2" w:space="0" w:color="000000" w:themeColor="text1"/>
              <w:left w:val="nil"/>
              <w:bottom w:val="single" w:sz="4" w:space="0" w:color="auto"/>
              <w:right w:val="single" w:sz="2" w:space="0" w:color="000000" w:themeColor="text1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single" w:sz="2" w:space="0" w:color="000000" w:themeColor="text1"/>
            </w:tcBorders>
            <w:shd w:val="clear" w:color="auto" w:fill="FFCCFF"/>
            <w:vAlign w:val="center"/>
          </w:tcPr>
          <w:p w:rsidR="006621D5" w:rsidRPr="009555FC" w:rsidRDefault="006621D5" w:rsidP="00AA4BAB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(၁၁) ကုသေလာ စ အဗ်ာကေတာ စ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>ဓ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>မၼာ</w:t>
            </w:r>
          </w:p>
        </w:tc>
        <w:tc>
          <w:tcPr>
            <w:tcW w:w="4230" w:type="dxa"/>
            <w:shd w:val="clear" w:color="auto" w:fill="FFCCFF"/>
            <w:vAlign w:val="center"/>
          </w:tcPr>
          <w:p w:rsidR="006621D5" w:rsidRPr="009555FC" w:rsidRDefault="006621D5" w:rsidP="00AA4BAB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အဗ်ာကတႆ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ဓမၼႆ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6621D5" w:rsidRPr="00C27817" w:rsidTr="00F32480">
        <w:trPr>
          <w:trHeight w:val="288"/>
        </w:trPr>
        <w:tc>
          <w:tcPr>
            <w:tcW w:w="494" w:type="dxa"/>
            <w:vMerge/>
            <w:tcBorders>
              <w:right w:val="nil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 w:themeColor="text1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8190" w:type="dxa"/>
            <w:gridSpan w:val="2"/>
            <w:tcBorders>
              <w:left w:val="single" w:sz="2" w:space="0" w:color="000000" w:themeColor="text1"/>
            </w:tcBorders>
            <w:vAlign w:val="center"/>
          </w:tcPr>
          <w:p w:rsidR="006621D5" w:rsidRPr="00C27817" w:rsidRDefault="006621D5" w:rsidP="00AA4BAB">
            <w:pPr>
              <w:ind w:right="-4"/>
              <w:rPr>
                <w:rFonts w:ascii="Zawgyi-One" w:hAnsi="Zawgyi-One" w:cs="Zawgyi-One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b/>
                <w:color w:val="009900"/>
                <w:sz w:val="20"/>
                <w:szCs w:val="20"/>
              </w:rPr>
              <w:t>သဟဇာတံ၊ ပစၧာဇာတံ၊ အာဟာရံ၊ ဣျႏိၵယံ။</w:t>
            </w:r>
          </w:p>
        </w:tc>
      </w:tr>
      <w:tr w:rsidR="006621D5" w:rsidRPr="00C27817" w:rsidTr="00F32480">
        <w:trPr>
          <w:trHeight w:val="288"/>
        </w:trPr>
        <w:tc>
          <w:tcPr>
            <w:tcW w:w="494" w:type="dxa"/>
            <w:vMerge/>
            <w:tcBorders>
              <w:right w:val="nil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 w:themeColor="text1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single" w:sz="2" w:space="0" w:color="000000" w:themeColor="text1"/>
            </w:tcBorders>
            <w:vAlign w:val="center"/>
          </w:tcPr>
          <w:p w:rsidR="006621D5" w:rsidRPr="00C27817" w:rsidRDefault="006621D5" w:rsidP="00AA4BAB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75E57">
              <w:rPr>
                <w:rFonts w:ascii="Zawgyi-One" w:hAnsi="Zawgyi-One" w:cs="Zawgyi-One"/>
                <w:b/>
                <w:sz w:val="20"/>
                <w:szCs w:val="20"/>
              </w:rPr>
              <w:t>သဟဇာတာ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27817">
              <w:rPr>
                <w:rFonts w:ascii="Zawgyi-One" w:hAnsi="Zawgyi-One" w:cs="Zawgyi-One"/>
                <w:sz w:val="20"/>
                <w:szCs w:val="20"/>
              </w:rPr>
              <w:t>ကုသလာ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27817">
              <w:rPr>
                <w:rFonts w:ascii="Zawgyi-One" w:hAnsi="Zawgyi-One" w:cs="Zawgyi-One"/>
                <w:sz w:val="20"/>
                <w:szCs w:val="20"/>
              </w:rPr>
              <w:t>ခႏၶာ စ မဟာဘူတာ စ</w:t>
            </w:r>
          </w:p>
        </w:tc>
        <w:tc>
          <w:tcPr>
            <w:tcW w:w="4230" w:type="dxa"/>
            <w:vAlign w:val="center"/>
          </w:tcPr>
          <w:p w:rsidR="006621D5" w:rsidRPr="00C27817" w:rsidRDefault="006621D5" w:rsidP="00AA4BAB">
            <w:pPr>
              <w:ind w:right="-4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စိတၱသမု႒ာနာနံရူပါနံ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6621D5" w:rsidRPr="00C27817" w:rsidTr="00AA4BAB">
        <w:trPr>
          <w:trHeight w:val="1016"/>
        </w:trPr>
        <w:tc>
          <w:tcPr>
            <w:tcW w:w="494" w:type="dxa"/>
            <w:vMerge/>
            <w:textDirection w:val="btLr"/>
            <w:vAlign w:val="center"/>
          </w:tcPr>
          <w:p w:rsidR="006621D5" w:rsidRDefault="006621D5" w:rsidP="00AA4BAB">
            <w:pPr>
              <w:ind w:left="113" w:right="113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right w:val="double" w:sz="4" w:space="0" w:color="auto"/>
            </w:tcBorders>
            <w:textDirection w:val="btLr"/>
            <w:vAlign w:val="center"/>
          </w:tcPr>
          <w:p w:rsidR="006621D5" w:rsidRDefault="006621D5" w:rsidP="00AA4BAB">
            <w:pPr>
              <w:ind w:left="113" w:right="113"/>
              <w:jc w:val="center"/>
              <w:rPr>
                <w:rFonts w:ascii="Zawgyi-One" w:hAnsi="Zawgyi-One" w:cs="Zawgyi-One"/>
                <w:color w:val="0070C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70C0"/>
                <w:sz w:val="18"/>
                <w:szCs w:val="20"/>
              </w:rPr>
              <w:t>ပစၧာ+ဟာ မိသ္</w:t>
            </w:r>
          </w:p>
        </w:tc>
        <w:tc>
          <w:tcPr>
            <w:tcW w:w="39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621D5" w:rsidRPr="00372302" w:rsidRDefault="006621D5" w:rsidP="00AA4BAB">
            <w:pPr>
              <w:ind w:right="76"/>
              <w:rPr>
                <w:rFonts w:ascii="Zawgyi-One" w:hAnsi="Zawgyi-One" w:cs="Zawgyi-One"/>
                <w:color w:val="0070C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b/>
                <w:color w:val="0070C0"/>
                <w:sz w:val="20"/>
                <w:szCs w:val="20"/>
              </w:rPr>
              <w:t>ပစၧာဇာတာ</w:t>
            </w:r>
            <w:r w:rsidRPr="00372302">
              <w:rPr>
                <w:rFonts w:ascii="Zawgyi-One" w:hAnsi="Zawgyi-One" w:cs="Zawgyi-One"/>
                <w:color w:val="0070C0"/>
                <w:sz w:val="20"/>
                <w:szCs w:val="20"/>
              </w:rPr>
              <w:t xml:space="preserve"> ကုသလာ ခႏၶာ</w:t>
            </w:r>
            <w:r>
              <w:rPr>
                <w:rFonts w:ascii="Zawgyi-One" w:hAnsi="Zawgyi-One" w:cs="Zawgyi-One"/>
                <w:color w:val="0070C0"/>
                <w:sz w:val="20"/>
                <w:szCs w:val="20"/>
              </w:rPr>
              <w:t xml:space="preserve"> စ + ကဗဠီကာေရာ အာဟာေရာ စ</w:t>
            </w:r>
          </w:p>
        </w:tc>
        <w:tc>
          <w:tcPr>
            <w:tcW w:w="4230" w:type="dxa"/>
            <w:shd w:val="clear" w:color="auto" w:fill="auto"/>
            <w:vAlign w:val="center"/>
          </w:tcPr>
          <w:p w:rsidR="006621D5" w:rsidRPr="00372302" w:rsidRDefault="006621D5" w:rsidP="00AA4BAB">
            <w:pPr>
              <w:ind w:right="76"/>
              <w:rPr>
                <w:rFonts w:ascii="Zawgyi-One" w:hAnsi="Zawgyi-One" w:cs="Zawgyi-One"/>
                <w:color w:val="0070C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color w:val="0070C0"/>
                <w:sz w:val="20"/>
                <w:szCs w:val="20"/>
              </w:rPr>
              <w:t xml:space="preserve">ဣမႆ ကာယႆ </w:t>
            </w:r>
            <w:r w:rsidRPr="00372302">
              <w:rPr>
                <w:rFonts w:ascii="-Win---WingDings" w:hAnsi="-Win---WingDings" w:cs="Zawgyi-One"/>
                <w:color w:val="0070C0"/>
                <w:sz w:val="20"/>
              </w:rPr>
              <w:t>d</w:t>
            </w:r>
            <w:r>
              <w:rPr>
                <w:rFonts w:ascii="Zawgyi-One" w:hAnsi="Zawgyi-One" w:cs="Zawgyi-One"/>
                <w:color w:val="0070C0"/>
                <w:sz w:val="20"/>
                <w:szCs w:val="20"/>
              </w:rPr>
              <w:t xml:space="preserve"> </w:t>
            </w:r>
          </w:p>
        </w:tc>
      </w:tr>
      <w:tr w:rsidR="006621D5" w:rsidRPr="00C27817" w:rsidTr="00AA4BAB">
        <w:trPr>
          <w:trHeight w:val="800"/>
        </w:trPr>
        <w:tc>
          <w:tcPr>
            <w:tcW w:w="494" w:type="dxa"/>
            <w:vMerge/>
            <w:textDirection w:val="btLr"/>
            <w:vAlign w:val="center"/>
          </w:tcPr>
          <w:p w:rsidR="006621D5" w:rsidRDefault="006621D5" w:rsidP="00AA4BAB">
            <w:pPr>
              <w:ind w:left="113" w:right="113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double" w:sz="4" w:space="0" w:color="auto"/>
            </w:tcBorders>
            <w:textDirection w:val="btLr"/>
            <w:vAlign w:val="center"/>
          </w:tcPr>
          <w:p w:rsidR="006621D5" w:rsidRDefault="006621D5" w:rsidP="00AA4BAB">
            <w:pPr>
              <w:ind w:left="113" w:right="113"/>
              <w:jc w:val="center"/>
              <w:rPr>
                <w:rFonts w:ascii="Zawgyi-One" w:hAnsi="Zawgyi-One" w:cs="Zawgyi-One"/>
                <w:color w:val="0070C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70C0"/>
                <w:sz w:val="18"/>
                <w:szCs w:val="20"/>
              </w:rPr>
              <w:t>ပစၧာ+ဣံ မိသ္</w:t>
            </w:r>
          </w:p>
        </w:tc>
        <w:tc>
          <w:tcPr>
            <w:tcW w:w="39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621D5" w:rsidRPr="00372302" w:rsidRDefault="006621D5" w:rsidP="00AA4BAB">
            <w:pPr>
              <w:ind w:right="76"/>
              <w:rPr>
                <w:rFonts w:ascii="Zawgyi-One" w:hAnsi="Zawgyi-One" w:cs="Zawgyi-One"/>
                <w:color w:val="0070C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b/>
                <w:color w:val="0070C0"/>
                <w:sz w:val="20"/>
                <w:szCs w:val="20"/>
              </w:rPr>
              <w:t>ပစၧာဇာတာ</w:t>
            </w:r>
            <w:r w:rsidRPr="00372302">
              <w:rPr>
                <w:rFonts w:ascii="Zawgyi-One" w:hAnsi="Zawgyi-One" w:cs="Zawgyi-One"/>
                <w:color w:val="0070C0"/>
                <w:sz w:val="20"/>
                <w:szCs w:val="20"/>
              </w:rPr>
              <w:t xml:space="preserve"> ကုသလာ ခႏၶာ</w:t>
            </w:r>
            <w:r>
              <w:rPr>
                <w:rFonts w:ascii="Zawgyi-One" w:hAnsi="Zawgyi-One" w:cs="Zawgyi-One"/>
                <w:color w:val="0070C0"/>
                <w:sz w:val="20"/>
                <w:szCs w:val="20"/>
              </w:rPr>
              <w:t xml:space="preserve"> စ + ႐ူပဇီဝိတိၿႏိၵိယဥၥ</w:t>
            </w:r>
          </w:p>
        </w:tc>
        <w:tc>
          <w:tcPr>
            <w:tcW w:w="4230" w:type="dxa"/>
            <w:shd w:val="clear" w:color="auto" w:fill="auto"/>
            <w:vAlign w:val="center"/>
          </w:tcPr>
          <w:p w:rsidR="006621D5" w:rsidRPr="00372302" w:rsidRDefault="006621D5" w:rsidP="00AA4BAB">
            <w:pPr>
              <w:ind w:right="76"/>
              <w:rPr>
                <w:rFonts w:ascii="Zawgyi-One" w:hAnsi="Zawgyi-One" w:cs="Zawgyi-One"/>
                <w:color w:val="0070C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70C0"/>
                <w:sz w:val="20"/>
                <w:szCs w:val="20"/>
              </w:rPr>
              <w:t>ကဋတၱာ႐ူပါနံ</w:t>
            </w:r>
            <w:r w:rsidRPr="00372302">
              <w:rPr>
                <w:rFonts w:ascii="Zawgyi-One" w:hAnsi="Zawgyi-One" w:cs="Zawgyi-One"/>
                <w:color w:val="0070C0"/>
                <w:sz w:val="20"/>
                <w:szCs w:val="20"/>
              </w:rPr>
              <w:t xml:space="preserve"> </w:t>
            </w:r>
            <w:r w:rsidRPr="00372302">
              <w:rPr>
                <w:rFonts w:ascii="-Win---WingDings" w:hAnsi="-Win---WingDings" w:cs="Zawgyi-One"/>
                <w:color w:val="0070C0"/>
                <w:sz w:val="20"/>
              </w:rPr>
              <w:t>d</w:t>
            </w:r>
          </w:p>
        </w:tc>
      </w:tr>
      <w:tr w:rsidR="006621D5" w:rsidRPr="00C27817" w:rsidTr="00AA4BAB">
        <w:trPr>
          <w:trHeight w:val="432"/>
        </w:trPr>
        <w:tc>
          <w:tcPr>
            <w:tcW w:w="494" w:type="dxa"/>
            <w:vMerge w:val="restart"/>
            <w:textDirection w:val="btLr"/>
            <w:vAlign w:val="center"/>
          </w:tcPr>
          <w:p w:rsidR="006621D5" w:rsidRPr="00C27817" w:rsidRDefault="006621D5" w:rsidP="00AA4BAB">
            <w:pPr>
              <w:ind w:left="113" w:right="113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အကုဗ်ာ ပဒ-၂</w:t>
            </w:r>
          </w:p>
        </w:tc>
        <w:tc>
          <w:tcPr>
            <w:tcW w:w="630" w:type="dxa"/>
            <w:vMerge w:val="restart"/>
            <w:tcBorders>
              <w:right w:val="double" w:sz="4" w:space="0" w:color="auto"/>
            </w:tcBorders>
            <w:textDirection w:val="btLr"/>
            <w:vAlign w:val="center"/>
          </w:tcPr>
          <w:p w:rsidR="006621D5" w:rsidRPr="00827CFA" w:rsidRDefault="006621D5" w:rsidP="00AA4BAB">
            <w:pPr>
              <w:ind w:left="113" w:right="113"/>
              <w:jc w:val="center"/>
              <w:rPr>
                <w:rFonts w:ascii="Zawgyi-One" w:hAnsi="Zawgyi-One" w:cs="Zawgyi-One"/>
                <w:color w:val="0070C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70C0"/>
                <w:sz w:val="18"/>
                <w:szCs w:val="20"/>
              </w:rPr>
              <w:t xml:space="preserve">သဟ+ပု </w:t>
            </w:r>
            <w:r w:rsidRPr="00827CFA">
              <w:rPr>
                <w:rFonts w:ascii="Zawgyi-One" w:hAnsi="Zawgyi-One" w:cs="Zawgyi-One"/>
                <w:color w:val="0070C0"/>
                <w:sz w:val="18"/>
                <w:szCs w:val="20"/>
              </w:rPr>
              <w:t>မိ</w:t>
            </w:r>
            <w:r>
              <w:rPr>
                <w:rFonts w:ascii="Zawgyi-One" w:hAnsi="Zawgyi-One" w:cs="Zawgyi-One"/>
                <w:color w:val="0070C0"/>
                <w:sz w:val="18"/>
                <w:szCs w:val="20"/>
              </w:rPr>
              <w:t>္သ္</w:t>
            </w:r>
          </w:p>
        </w:tc>
        <w:tc>
          <w:tcPr>
            <w:tcW w:w="3960" w:type="dxa"/>
            <w:tcBorders>
              <w:left w:val="double" w:sz="4" w:space="0" w:color="auto"/>
            </w:tcBorders>
            <w:shd w:val="clear" w:color="auto" w:fill="CCECFF"/>
            <w:vAlign w:val="center"/>
          </w:tcPr>
          <w:p w:rsidR="006621D5" w:rsidRPr="00534458" w:rsidRDefault="006621D5" w:rsidP="00AA4BAB">
            <w:pPr>
              <w:ind w:left="76" w:right="76"/>
              <w:jc w:val="center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 w:rsidRPr="00534458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(၁၂) အကုသေလာ စ အဗ်ာကေတာ စ ဓမၼာ</w:t>
            </w:r>
          </w:p>
        </w:tc>
        <w:tc>
          <w:tcPr>
            <w:tcW w:w="4230" w:type="dxa"/>
            <w:shd w:val="clear" w:color="auto" w:fill="CCECFF"/>
            <w:vAlign w:val="center"/>
          </w:tcPr>
          <w:p w:rsidR="006621D5" w:rsidRPr="00534458" w:rsidRDefault="006621D5" w:rsidP="00AA4BAB">
            <w:pPr>
              <w:ind w:left="76" w:right="76"/>
              <w:jc w:val="center"/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</w:pPr>
            <w:r w:rsidRPr="00534458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 xml:space="preserve">အကုသလႆ ဓမၼႆ </w:t>
            </w:r>
            <w:r w:rsidRPr="00534458">
              <w:rPr>
                <w:rFonts w:ascii="-Win---WingDings" w:hAnsi="-Win---WingDings" w:cs="Zawgyi-One"/>
                <w:color w:val="000000" w:themeColor="text1"/>
              </w:rPr>
              <w:t>d</w:t>
            </w:r>
          </w:p>
        </w:tc>
      </w:tr>
      <w:tr w:rsidR="006621D5" w:rsidRPr="00C27817" w:rsidTr="00AA4BAB">
        <w:trPr>
          <w:trHeight w:val="432"/>
        </w:trPr>
        <w:tc>
          <w:tcPr>
            <w:tcW w:w="494" w:type="dxa"/>
            <w:vMerge/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6621D5" w:rsidRPr="00827CFA" w:rsidRDefault="006621D5" w:rsidP="00AA4BAB">
            <w:pPr>
              <w:jc w:val="center"/>
              <w:rPr>
                <w:rFonts w:ascii="Zawgyi-One" w:hAnsi="Zawgyi-One" w:cs="Zawgyi-One"/>
                <w:color w:val="0070C0"/>
                <w:sz w:val="20"/>
                <w:szCs w:val="20"/>
              </w:rPr>
            </w:pPr>
          </w:p>
        </w:tc>
        <w:tc>
          <w:tcPr>
            <w:tcW w:w="8190" w:type="dxa"/>
            <w:gridSpan w:val="2"/>
            <w:tcBorders>
              <w:left w:val="double" w:sz="4" w:space="0" w:color="auto"/>
            </w:tcBorders>
            <w:vAlign w:val="center"/>
          </w:tcPr>
          <w:p w:rsidR="006621D5" w:rsidRPr="00827CFA" w:rsidRDefault="006621D5" w:rsidP="00AA4BAB">
            <w:pPr>
              <w:ind w:right="-4"/>
              <w:rPr>
                <w:rFonts w:ascii="Zawgyi-One" w:hAnsi="Zawgyi-One" w:cs="Zawgyi-One"/>
                <w:color w:val="0070C0"/>
                <w:sz w:val="20"/>
                <w:szCs w:val="20"/>
              </w:rPr>
            </w:pPr>
            <w:r w:rsidRPr="00534458">
              <w:rPr>
                <w:rFonts w:ascii="Zawgyi-One" w:hAnsi="Zawgyi-One" w:cs="Zawgyi-One"/>
                <w:b/>
                <w:color w:val="009900"/>
                <w:sz w:val="20"/>
                <w:szCs w:val="20"/>
              </w:rPr>
              <w:t>သဟဇာတံ၊ ပုေရဇာတံ။</w:t>
            </w:r>
          </w:p>
        </w:tc>
      </w:tr>
      <w:tr w:rsidR="006621D5" w:rsidRPr="00C27817" w:rsidTr="00AA4BAB">
        <w:trPr>
          <w:trHeight w:val="432"/>
        </w:trPr>
        <w:tc>
          <w:tcPr>
            <w:tcW w:w="494" w:type="dxa"/>
            <w:vMerge/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6621D5" w:rsidRPr="00827CFA" w:rsidRDefault="006621D5" w:rsidP="00AA4BAB">
            <w:pPr>
              <w:jc w:val="center"/>
              <w:rPr>
                <w:rFonts w:ascii="Zawgyi-One" w:hAnsi="Zawgyi-One" w:cs="Zawgyi-One"/>
                <w:color w:val="0070C0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</w:tcBorders>
            <w:vAlign w:val="center"/>
          </w:tcPr>
          <w:p w:rsidR="006621D5" w:rsidRPr="00534458" w:rsidRDefault="006621D5" w:rsidP="00AA4BAB">
            <w:pPr>
              <w:rPr>
                <w:rFonts w:ascii="Zawgyi-One" w:hAnsi="Zawgyi-One" w:cs="Zawgyi-One"/>
                <w:color w:val="0070C0"/>
                <w:sz w:val="19"/>
                <w:szCs w:val="19"/>
              </w:rPr>
            </w:pPr>
            <w:r w:rsidRPr="00534458">
              <w:rPr>
                <w:rFonts w:ascii="Zawgyi-One" w:hAnsi="Zawgyi-One" w:cs="Zawgyi-One"/>
                <w:color w:val="0070C0"/>
                <w:sz w:val="19"/>
                <w:szCs w:val="19"/>
              </w:rPr>
              <w:t>သဟဇာေတာ အကုသေလာ[၁ ၃ ၂]ခေႏၶာ စ ၀တၳဳ စ</w:t>
            </w:r>
          </w:p>
        </w:tc>
        <w:tc>
          <w:tcPr>
            <w:tcW w:w="4230" w:type="dxa"/>
            <w:vAlign w:val="center"/>
          </w:tcPr>
          <w:p w:rsidR="006621D5" w:rsidRPr="00827CFA" w:rsidRDefault="006621D5" w:rsidP="00AA4BAB">
            <w:pPr>
              <w:ind w:right="-4"/>
              <w:rPr>
                <w:rFonts w:ascii="Zawgyi-One" w:hAnsi="Zawgyi-One" w:cs="Zawgyi-One"/>
                <w:color w:val="0070C0"/>
                <w:sz w:val="20"/>
                <w:szCs w:val="20"/>
              </w:rPr>
            </w:pPr>
            <w:r w:rsidRPr="00827CFA">
              <w:rPr>
                <w:rFonts w:ascii="Zawgyi-One" w:hAnsi="Zawgyi-One" w:cs="Zawgyi-One"/>
                <w:color w:val="0070C0"/>
                <w:sz w:val="20"/>
                <w:szCs w:val="20"/>
              </w:rPr>
              <w:t xml:space="preserve">[၃ ၁ ၂]ခႏၶာနံ </w:t>
            </w:r>
            <w:r w:rsidRPr="00827CFA">
              <w:rPr>
                <w:rFonts w:ascii="-Win---WingDings" w:hAnsi="-Win---WingDings" w:cs="Zawgyi-One"/>
                <w:color w:val="0070C0"/>
              </w:rPr>
              <w:t>d</w:t>
            </w:r>
          </w:p>
        </w:tc>
      </w:tr>
      <w:tr w:rsidR="006621D5" w:rsidRPr="00C27817" w:rsidTr="00F32480">
        <w:trPr>
          <w:trHeight w:val="288"/>
        </w:trPr>
        <w:tc>
          <w:tcPr>
            <w:tcW w:w="494" w:type="dxa"/>
            <w:vMerge/>
            <w:tcBorders>
              <w:right w:val="nil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left w:val="nil"/>
              <w:bottom w:val="single" w:sz="2" w:space="0" w:color="000000" w:themeColor="text1"/>
              <w:right w:val="double" w:sz="4" w:space="0" w:color="auto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double" w:sz="4" w:space="0" w:color="auto"/>
            </w:tcBorders>
            <w:shd w:val="clear" w:color="auto" w:fill="CCECFF"/>
            <w:vAlign w:val="center"/>
          </w:tcPr>
          <w:p w:rsidR="006621D5" w:rsidRPr="009555FC" w:rsidRDefault="006621D5" w:rsidP="00AA4BAB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(၁၃) အကုသေလာ စ အဗ်ာကေတာ စ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</w:t>
            </w:r>
            <w:r>
              <w:rPr>
                <w:rFonts w:ascii="Zawgyi-One" w:hAnsi="Zawgyi-One" w:cs="Zawgyi-One"/>
                <w:b/>
                <w:sz w:val="20"/>
                <w:szCs w:val="20"/>
              </w:rPr>
              <w:t>ဓ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>မၼာ</w:t>
            </w:r>
          </w:p>
        </w:tc>
        <w:tc>
          <w:tcPr>
            <w:tcW w:w="4230" w:type="dxa"/>
            <w:shd w:val="clear" w:color="auto" w:fill="CCECFF"/>
            <w:vAlign w:val="center"/>
          </w:tcPr>
          <w:p w:rsidR="006621D5" w:rsidRPr="009555FC" w:rsidRDefault="006621D5" w:rsidP="00AA4BAB">
            <w:pPr>
              <w:ind w:left="76" w:right="76"/>
              <w:jc w:val="center"/>
              <w:rPr>
                <w:rFonts w:ascii="Zawgyi-One" w:hAnsi="Zawgyi-One" w:cs="Zawgyi-One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20"/>
                <w:szCs w:val="20"/>
              </w:rPr>
              <w:t>အဗ်ာကတႆ</w:t>
            </w:r>
            <w:r w:rsidRPr="009555FC">
              <w:rPr>
                <w:rFonts w:ascii="Zawgyi-One" w:hAnsi="Zawgyi-One" w:cs="Zawgyi-One"/>
                <w:b/>
                <w:sz w:val="20"/>
                <w:szCs w:val="20"/>
              </w:rPr>
              <w:t xml:space="preserve"> ဓမၼႆ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6621D5" w:rsidRPr="00C27817" w:rsidTr="00F32480">
        <w:trPr>
          <w:trHeight w:val="288"/>
        </w:trPr>
        <w:tc>
          <w:tcPr>
            <w:tcW w:w="494" w:type="dxa"/>
            <w:vMerge/>
            <w:tcBorders>
              <w:right w:val="nil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nil"/>
              <w:bottom w:val="nil"/>
              <w:right w:val="double" w:sz="4" w:space="0" w:color="auto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8190" w:type="dxa"/>
            <w:gridSpan w:val="2"/>
            <w:tcBorders>
              <w:left w:val="double" w:sz="4" w:space="0" w:color="auto"/>
            </w:tcBorders>
            <w:vAlign w:val="center"/>
          </w:tcPr>
          <w:p w:rsidR="006621D5" w:rsidRPr="00C27817" w:rsidRDefault="006621D5" w:rsidP="00AA4BAB">
            <w:pPr>
              <w:ind w:right="-4"/>
              <w:rPr>
                <w:rFonts w:ascii="Zawgyi-One" w:hAnsi="Zawgyi-One" w:cs="Zawgyi-One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b/>
                <w:color w:val="009900"/>
                <w:sz w:val="20"/>
                <w:szCs w:val="20"/>
              </w:rPr>
              <w:t>သဟဇာတံ၊ ပစၧာဇာတံ၊ အာဟာရံ၊ ဣျႏိၵယံ။</w:t>
            </w:r>
          </w:p>
        </w:tc>
      </w:tr>
      <w:tr w:rsidR="006621D5" w:rsidRPr="00C27817" w:rsidTr="00F32480">
        <w:trPr>
          <w:trHeight w:val="288"/>
        </w:trPr>
        <w:tc>
          <w:tcPr>
            <w:tcW w:w="494" w:type="dxa"/>
            <w:vMerge/>
            <w:tcBorders>
              <w:right w:val="nil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single" w:sz="2" w:space="0" w:color="000000" w:themeColor="text1"/>
            </w:tcBorders>
            <w:vAlign w:val="center"/>
          </w:tcPr>
          <w:p w:rsidR="006621D5" w:rsidRPr="00C27817" w:rsidRDefault="006621D5" w:rsidP="00AA4BAB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အ</w:t>
            </w:r>
            <w:r w:rsidRPr="00C27817">
              <w:rPr>
                <w:rFonts w:ascii="Zawgyi-One" w:hAnsi="Zawgyi-One" w:cs="Zawgyi-One"/>
                <w:sz w:val="20"/>
                <w:szCs w:val="20"/>
              </w:rPr>
              <w:t>ကုသလာ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27817">
              <w:rPr>
                <w:rFonts w:ascii="Zawgyi-One" w:hAnsi="Zawgyi-One" w:cs="Zawgyi-One"/>
                <w:sz w:val="20"/>
                <w:szCs w:val="20"/>
              </w:rPr>
              <w:t>ခႏၶာ စ မဟာဘူတာ စ</w:t>
            </w:r>
          </w:p>
        </w:tc>
        <w:tc>
          <w:tcPr>
            <w:tcW w:w="4230" w:type="dxa"/>
            <w:vAlign w:val="center"/>
          </w:tcPr>
          <w:p w:rsidR="006621D5" w:rsidRPr="00C27817" w:rsidRDefault="006621D5" w:rsidP="00AA4BAB">
            <w:pPr>
              <w:ind w:right="-4"/>
              <w:rPr>
                <w:rFonts w:ascii="Zawgyi-One" w:hAnsi="Zawgyi-One" w:cs="Zawgyi-One"/>
                <w:sz w:val="20"/>
                <w:szCs w:val="20"/>
              </w:rPr>
            </w:pPr>
            <w:r w:rsidRPr="00C27817">
              <w:rPr>
                <w:rFonts w:ascii="Zawgyi-One" w:hAnsi="Zawgyi-One" w:cs="Zawgyi-One"/>
                <w:sz w:val="20"/>
                <w:szCs w:val="20"/>
              </w:rPr>
              <w:t>စိတၱသမု႒ာနာနံရူပါနံ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 w:rsidRPr="00C33C3E">
              <w:rPr>
                <w:rFonts w:ascii="-Win---WingDings" w:hAnsi="-Win---WingDings" w:cs="Zawgyi-One"/>
                <w:color w:val="000000" w:themeColor="text1"/>
                <w:sz w:val="20"/>
              </w:rPr>
              <w:t>d</w:t>
            </w:r>
          </w:p>
        </w:tc>
      </w:tr>
      <w:tr w:rsidR="006621D5" w:rsidRPr="00C27817" w:rsidTr="00AA4BAB">
        <w:trPr>
          <w:trHeight w:val="1007"/>
        </w:trPr>
        <w:tc>
          <w:tcPr>
            <w:tcW w:w="494" w:type="dxa"/>
            <w:vMerge/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extDirection w:val="btLr"/>
            <w:vAlign w:val="center"/>
          </w:tcPr>
          <w:p w:rsidR="006621D5" w:rsidRDefault="006621D5" w:rsidP="00AA4BAB">
            <w:pPr>
              <w:ind w:left="113" w:right="113"/>
              <w:jc w:val="center"/>
              <w:rPr>
                <w:rFonts w:ascii="Zawgyi-One" w:hAnsi="Zawgyi-One" w:cs="Zawgyi-One"/>
                <w:color w:val="0070C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70C0"/>
                <w:sz w:val="18"/>
                <w:szCs w:val="20"/>
              </w:rPr>
              <w:t>ပစၧာ+ဟာ မိသ္</w:t>
            </w:r>
          </w:p>
        </w:tc>
        <w:tc>
          <w:tcPr>
            <w:tcW w:w="3960" w:type="dxa"/>
            <w:tcBorders>
              <w:left w:val="single" w:sz="2" w:space="0" w:color="000000" w:themeColor="text1"/>
            </w:tcBorders>
            <w:vAlign w:val="center"/>
          </w:tcPr>
          <w:p w:rsidR="006621D5" w:rsidRPr="00372302" w:rsidRDefault="006621D5" w:rsidP="00AA4BAB">
            <w:pPr>
              <w:ind w:right="76"/>
              <w:rPr>
                <w:rFonts w:ascii="Zawgyi-One" w:hAnsi="Zawgyi-One" w:cs="Zawgyi-One"/>
                <w:color w:val="0070C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b/>
                <w:color w:val="0070C0"/>
                <w:sz w:val="20"/>
                <w:szCs w:val="20"/>
              </w:rPr>
              <w:t>ပစၧာဇာတာ</w:t>
            </w:r>
            <w:r w:rsidRPr="00372302">
              <w:rPr>
                <w:rFonts w:ascii="Zawgyi-One" w:hAnsi="Zawgyi-One" w:cs="Zawgyi-One"/>
                <w:color w:val="0070C0"/>
                <w:sz w:val="20"/>
                <w:szCs w:val="20"/>
              </w:rPr>
              <w:t xml:space="preserve"> </w:t>
            </w:r>
            <w:r>
              <w:rPr>
                <w:rFonts w:ascii="Zawgyi-One" w:hAnsi="Zawgyi-One" w:cs="Zawgyi-One"/>
                <w:color w:val="0070C0"/>
                <w:sz w:val="20"/>
                <w:szCs w:val="20"/>
              </w:rPr>
              <w:t>အ</w:t>
            </w:r>
            <w:r w:rsidRPr="00372302">
              <w:rPr>
                <w:rFonts w:ascii="Zawgyi-One" w:hAnsi="Zawgyi-One" w:cs="Zawgyi-One"/>
                <w:color w:val="0070C0"/>
                <w:sz w:val="20"/>
                <w:szCs w:val="20"/>
              </w:rPr>
              <w:t>ကုသလာ ခႏၶာ</w:t>
            </w:r>
            <w:r>
              <w:rPr>
                <w:rFonts w:ascii="Zawgyi-One" w:hAnsi="Zawgyi-One" w:cs="Zawgyi-One"/>
                <w:color w:val="0070C0"/>
                <w:sz w:val="20"/>
                <w:szCs w:val="20"/>
              </w:rPr>
              <w:t xml:space="preserve"> စ + ကဗဠီကာေရာ အာဟာေရာ စ</w:t>
            </w:r>
          </w:p>
        </w:tc>
        <w:tc>
          <w:tcPr>
            <w:tcW w:w="4230" w:type="dxa"/>
            <w:vAlign w:val="center"/>
          </w:tcPr>
          <w:p w:rsidR="006621D5" w:rsidRPr="00372302" w:rsidRDefault="006621D5" w:rsidP="00AA4BAB">
            <w:pPr>
              <w:ind w:right="76"/>
              <w:rPr>
                <w:rFonts w:ascii="Zawgyi-One" w:hAnsi="Zawgyi-One" w:cs="Zawgyi-One"/>
                <w:color w:val="0070C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color w:val="0070C0"/>
                <w:sz w:val="20"/>
                <w:szCs w:val="20"/>
              </w:rPr>
              <w:t xml:space="preserve">ဣမႆ ကာယႆ </w:t>
            </w:r>
            <w:r w:rsidRPr="00372302">
              <w:rPr>
                <w:rFonts w:ascii="-Win---WingDings" w:hAnsi="-Win---WingDings" w:cs="Zawgyi-One"/>
                <w:color w:val="0070C0"/>
                <w:sz w:val="20"/>
              </w:rPr>
              <w:t>d</w:t>
            </w:r>
            <w:r>
              <w:rPr>
                <w:rFonts w:ascii="Zawgyi-One" w:hAnsi="Zawgyi-One" w:cs="Zawgyi-One"/>
                <w:color w:val="0070C0"/>
                <w:sz w:val="20"/>
                <w:szCs w:val="20"/>
              </w:rPr>
              <w:t xml:space="preserve"> </w:t>
            </w:r>
          </w:p>
        </w:tc>
      </w:tr>
      <w:tr w:rsidR="006621D5" w:rsidRPr="00C27817" w:rsidTr="00AA4BAB">
        <w:trPr>
          <w:trHeight w:val="809"/>
        </w:trPr>
        <w:tc>
          <w:tcPr>
            <w:tcW w:w="494" w:type="dxa"/>
            <w:vMerge/>
            <w:tcBorders>
              <w:bottom w:val="single" w:sz="2" w:space="0" w:color="000000" w:themeColor="text1"/>
            </w:tcBorders>
            <w:vAlign w:val="center"/>
          </w:tcPr>
          <w:p w:rsidR="006621D5" w:rsidRPr="00C27817" w:rsidRDefault="006621D5" w:rsidP="00AA4BAB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extDirection w:val="btLr"/>
            <w:vAlign w:val="center"/>
          </w:tcPr>
          <w:p w:rsidR="006621D5" w:rsidRDefault="006621D5" w:rsidP="00AA4BAB">
            <w:pPr>
              <w:ind w:left="113" w:right="113"/>
              <w:jc w:val="center"/>
              <w:rPr>
                <w:rFonts w:ascii="Zawgyi-One" w:hAnsi="Zawgyi-One" w:cs="Zawgyi-One"/>
                <w:color w:val="0070C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70C0"/>
                <w:sz w:val="18"/>
                <w:szCs w:val="20"/>
              </w:rPr>
              <w:t>ပစၧာ+ဣံ မိသ္</w:t>
            </w:r>
          </w:p>
        </w:tc>
        <w:tc>
          <w:tcPr>
            <w:tcW w:w="3960" w:type="dxa"/>
            <w:tcBorders>
              <w:left w:val="single" w:sz="2" w:space="0" w:color="000000" w:themeColor="text1"/>
            </w:tcBorders>
            <w:vAlign w:val="center"/>
          </w:tcPr>
          <w:p w:rsidR="006621D5" w:rsidRPr="00372302" w:rsidRDefault="006621D5" w:rsidP="00AA4BAB">
            <w:pPr>
              <w:ind w:right="76"/>
              <w:rPr>
                <w:rFonts w:ascii="Zawgyi-One" w:hAnsi="Zawgyi-One" w:cs="Zawgyi-One"/>
                <w:color w:val="0070C0"/>
                <w:sz w:val="20"/>
                <w:szCs w:val="20"/>
              </w:rPr>
            </w:pPr>
            <w:r w:rsidRPr="00372302">
              <w:rPr>
                <w:rFonts w:ascii="Zawgyi-One" w:hAnsi="Zawgyi-One" w:cs="Zawgyi-One"/>
                <w:b/>
                <w:color w:val="0070C0"/>
                <w:sz w:val="20"/>
                <w:szCs w:val="20"/>
              </w:rPr>
              <w:t>ပစၧာဇာတာ</w:t>
            </w:r>
            <w:r w:rsidRPr="00372302">
              <w:rPr>
                <w:rFonts w:ascii="Zawgyi-One" w:hAnsi="Zawgyi-One" w:cs="Zawgyi-One"/>
                <w:color w:val="0070C0"/>
                <w:sz w:val="20"/>
                <w:szCs w:val="20"/>
              </w:rPr>
              <w:t xml:space="preserve"> </w:t>
            </w:r>
            <w:r>
              <w:rPr>
                <w:rFonts w:ascii="Zawgyi-One" w:hAnsi="Zawgyi-One" w:cs="Zawgyi-One"/>
                <w:color w:val="0070C0"/>
                <w:sz w:val="20"/>
                <w:szCs w:val="20"/>
              </w:rPr>
              <w:t>အ</w:t>
            </w:r>
            <w:r w:rsidRPr="00372302">
              <w:rPr>
                <w:rFonts w:ascii="Zawgyi-One" w:hAnsi="Zawgyi-One" w:cs="Zawgyi-One"/>
                <w:color w:val="0070C0"/>
                <w:sz w:val="20"/>
                <w:szCs w:val="20"/>
              </w:rPr>
              <w:t>ကုသလာ ခႏၶာ</w:t>
            </w:r>
            <w:r>
              <w:rPr>
                <w:rFonts w:ascii="Zawgyi-One" w:hAnsi="Zawgyi-One" w:cs="Zawgyi-One"/>
                <w:color w:val="0070C0"/>
                <w:sz w:val="20"/>
                <w:szCs w:val="20"/>
              </w:rPr>
              <w:t xml:space="preserve"> စ + ႐ူပဇီဝိတိၿႏိၵိယဥၥ</w:t>
            </w:r>
          </w:p>
        </w:tc>
        <w:tc>
          <w:tcPr>
            <w:tcW w:w="4230" w:type="dxa"/>
            <w:vAlign w:val="center"/>
          </w:tcPr>
          <w:p w:rsidR="006621D5" w:rsidRPr="00372302" w:rsidRDefault="006621D5" w:rsidP="00AA4BAB">
            <w:pPr>
              <w:ind w:right="76"/>
              <w:rPr>
                <w:rFonts w:ascii="Zawgyi-One" w:hAnsi="Zawgyi-One" w:cs="Zawgyi-One"/>
                <w:color w:val="0070C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70C0"/>
                <w:sz w:val="20"/>
                <w:szCs w:val="20"/>
              </w:rPr>
              <w:t>ကဋတၱာ႐ူပါနံ</w:t>
            </w:r>
            <w:r w:rsidRPr="00372302">
              <w:rPr>
                <w:rFonts w:ascii="Zawgyi-One" w:hAnsi="Zawgyi-One" w:cs="Zawgyi-One"/>
                <w:color w:val="0070C0"/>
                <w:sz w:val="20"/>
                <w:szCs w:val="20"/>
              </w:rPr>
              <w:t xml:space="preserve"> </w:t>
            </w:r>
            <w:r w:rsidRPr="00372302">
              <w:rPr>
                <w:rFonts w:ascii="-Win---WingDings" w:hAnsi="-Win---WingDings" w:cs="Zawgyi-One"/>
                <w:color w:val="0070C0"/>
                <w:sz w:val="20"/>
              </w:rPr>
              <w:t>d</w:t>
            </w:r>
          </w:p>
        </w:tc>
      </w:tr>
    </w:tbl>
    <w:p w:rsidR="00F32480" w:rsidRPr="00F32480" w:rsidRDefault="00F32480" w:rsidP="00F32480">
      <w:pPr>
        <w:spacing w:line="240" w:lineRule="auto"/>
        <w:ind w:left="270"/>
        <w:jc w:val="both"/>
        <w:rPr>
          <w:rFonts w:ascii="Zawgyi-One" w:hAnsi="Zawgyi-One" w:cs="Zawgyi-One"/>
          <w:sz w:val="4"/>
        </w:rPr>
      </w:pPr>
    </w:p>
    <w:p w:rsidR="009F7525" w:rsidRDefault="009F7525" w:rsidP="00F32480">
      <w:pPr>
        <w:spacing w:line="240" w:lineRule="auto"/>
        <w:ind w:left="270"/>
        <w:jc w:val="both"/>
        <w:rPr>
          <w:rFonts w:ascii="Zawgyi-One" w:hAnsi="Zawgyi-One" w:cs="Zawgyi-One"/>
          <w:sz w:val="20"/>
        </w:rPr>
      </w:pPr>
      <w:r>
        <w:rPr>
          <w:rFonts w:ascii="Zawgyi-One" w:hAnsi="Zawgyi-One" w:cs="Zawgyi-One"/>
          <w:sz w:val="20"/>
        </w:rPr>
        <w:t xml:space="preserve">မွတ္ခ်က္။ </w:t>
      </w:r>
      <w:r w:rsidRPr="00827CFA">
        <w:rPr>
          <w:rFonts w:ascii="Zawgyi-One" w:hAnsi="Zawgyi-One" w:cs="Zawgyi-One"/>
          <w:sz w:val="20"/>
        </w:rPr>
        <w:t>အနီေရာင္ျဖင့္ျပထားေသာ ပါဠိမ်ားသည္ ပုေရဇာတ</w:t>
      </w:r>
      <w:r w:rsidR="00863C02">
        <w:rPr>
          <w:rFonts w:ascii="Zawgyi-One" w:hAnsi="Zawgyi-One" w:cs="Zawgyi-One"/>
          <w:sz w:val="20"/>
        </w:rPr>
        <w:t>ပစၥည္း</w:t>
      </w:r>
      <w:r w:rsidRPr="00827CFA">
        <w:rPr>
          <w:rFonts w:ascii="Zawgyi-One" w:hAnsi="Zawgyi-One" w:cs="Zawgyi-One"/>
          <w:sz w:val="20"/>
        </w:rPr>
        <w:t xml:space="preserve">ျဖစ္ၿပီး၊ အျပာေရာင္မ်ားသည္ </w:t>
      </w:r>
      <w:r w:rsidR="00863C02">
        <w:rPr>
          <w:rFonts w:ascii="Zawgyi-One" w:hAnsi="Zawgyi-One" w:cs="Zawgyi-One"/>
          <w:sz w:val="20"/>
        </w:rPr>
        <w:t xml:space="preserve">ပစၧာဇာတ ပစၥည္းႏွင့္ </w:t>
      </w:r>
      <w:r w:rsidRPr="00827CFA">
        <w:rPr>
          <w:rFonts w:ascii="Zawgyi-One" w:hAnsi="Zawgyi-One" w:cs="Zawgyi-One"/>
          <w:sz w:val="20"/>
        </w:rPr>
        <w:t>မိႆက</w:t>
      </w:r>
      <w:r w:rsidR="00863C02">
        <w:rPr>
          <w:rFonts w:ascii="Zawgyi-One" w:hAnsi="Zawgyi-One" w:cs="Zawgyi-One"/>
          <w:sz w:val="20"/>
        </w:rPr>
        <w:t xml:space="preserve"> ၃မ်ိဳးတို႔</w:t>
      </w:r>
      <w:r w:rsidRPr="00827CFA">
        <w:rPr>
          <w:rFonts w:ascii="Zawgyi-One" w:hAnsi="Zawgyi-One" w:cs="Zawgyi-One"/>
          <w:sz w:val="20"/>
        </w:rPr>
        <w:t xml:space="preserve"> ျဖစ္ပါသည္။ က်န္ပါဠိမ်ားသည္ သဟဇာတပစၥည္း အျပည့္အစံုျဖစ္ပါသည္။ </w:t>
      </w:r>
      <w:r w:rsidR="00DA0850">
        <w:rPr>
          <w:rFonts w:ascii="Zawgyi-One" w:hAnsi="Zawgyi-One" w:cs="Zawgyi-One"/>
          <w:sz w:val="20"/>
        </w:rPr>
        <w:t xml:space="preserve">အတၳိပစၥည္းသည္ အာရမၼဏမ်ိဳး၊ သဟမ်ိဳး၊ ၀တၳဳမ်ိဳး၊ ပစၧာမ်ိဳး၊ ႐ုပ္အာဟာရမ်ိဳး၊ ႐ုပ္ဇီဝိတိၿႏိၵယမ်ိဳးအားျဖင့္ </w:t>
      </w:r>
      <w:r w:rsidR="00F32480">
        <w:rPr>
          <w:rFonts w:ascii="Zawgyi-One" w:hAnsi="Zawgyi-One" w:cs="Zawgyi-One"/>
          <w:sz w:val="20"/>
        </w:rPr>
        <w:t>မ်ိဳးပစၥည္း ၆မ်ိဳးတြင္ ပါ၀င္ေနေသာ္လည္း တူတူရာ ပစၥည္းမ်ားတြင္ သြတ္သြင္းလိုက္သည့္အခါ အတၳိပစၥည္းကို က်က္မွန္ရန္ အတြက္ သဟဇာတ၊ ပုေရဇာတ၊ ပစၧာဇာတႏွင့္ မိႆက၃မ်ိဳးတိုးအား အျပည့္အစံု က်က္မွတ္ျခင္းအားျဖင့္ အတၳိအား အျပည့္အစံု က်က္မွတ္ၿပီးျဖစ္ေၾကာင္း ေတြ႕ရေပမည္-</w:t>
      </w:r>
    </w:p>
    <w:p w:rsidR="009F7525" w:rsidRDefault="00863C02" w:rsidP="00F32480">
      <w:pPr>
        <w:spacing w:line="240" w:lineRule="auto"/>
        <w:ind w:left="270"/>
        <w:jc w:val="center"/>
        <w:rPr>
          <w:rFonts w:ascii="Zawgyi-One" w:hAnsi="Zawgyi-One" w:cs="Zawgyi-One"/>
          <w:sz w:val="20"/>
        </w:rPr>
      </w:pPr>
      <w:r>
        <w:rPr>
          <w:rFonts w:ascii="Zawgyi-One" w:hAnsi="Zawgyi-One" w:cs="Zawgyi-One"/>
          <w:sz w:val="20"/>
        </w:rPr>
        <w:t>အတၳိ</w:t>
      </w:r>
      <w:r w:rsidR="009F7525">
        <w:rPr>
          <w:rFonts w:ascii="Zawgyi-One" w:hAnsi="Zawgyi-One" w:cs="Zawgyi-One"/>
          <w:sz w:val="20"/>
        </w:rPr>
        <w:t xml:space="preserve">ပစၥည္း= </w:t>
      </w:r>
      <w:r w:rsidR="00F32480">
        <w:rPr>
          <w:rFonts w:ascii="Zawgyi-One" w:hAnsi="Zawgyi-One" w:cs="Zawgyi-One"/>
          <w:sz w:val="20"/>
        </w:rPr>
        <w:t>သဟဇာတပစၥည္းအျပည့္</w:t>
      </w:r>
      <w:r w:rsidR="009F7525">
        <w:rPr>
          <w:rFonts w:ascii="Zawgyi-One" w:hAnsi="Zawgyi-One" w:cs="Zawgyi-One"/>
          <w:sz w:val="20"/>
        </w:rPr>
        <w:t>+</w:t>
      </w:r>
      <w:r w:rsidR="00DA0850">
        <w:rPr>
          <w:rFonts w:ascii="Zawgyi-One" w:hAnsi="Zawgyi-One" w:cs="Zawgyi-One"/>
          <w:sz w:val="20"/>
        </w:rPr>
        <w:t>ပု</w:t>
      </w:r>
      <w:r w:rsidR="00F32480">
        <w:rPr>
          <w:rFonts w:ascii="Zawgyi-One" w:hAnsi="Zawgyi-One" w:cs="Zawgyi-One"/>
          <w:sz w:val="20"/>
        </w:rPr>
        <w:t>ေရဇာတပစၥည္းအျပည့္</w:t>
      </w:r>
      <w:r w:rsidR="009F7525">
        <w:rPr>
          <w:rFonts w:ascii="Zawgyi-One" w:hAnsi="Zawgyi-One" w:cs="Zawgyi-One"/>
          <w:sz w:val="20"/>
        </w:rPr>
        <w:t>+</w:t>
      </w:r>
      <w:r w:rsidR="00F32480">
        <w:rPr>
          <w:rFonts w:ascii="Zawgyi-One" w:hAnsi="Zawgyi-One" w:cs="Zawgyi-One"/>
          <w:sz w:val="20"/>
        </w:rPr>
        <w:t>ပစၧာဇာတပစၥည္းအျပည့္+</w:t>
      </w:r>
      <w:r w:rsidR="009F7525">
        <w:rPr>
          <w:rFonts w:ascii="Zawgyi-One" w:hAnsi="Zawgyi-One" w:cs="Zawgyi-One"/>
          <w:sz w:val="20"/>
        </w:rPr>
        <w:t>မိႆက</w:t>
      </w:r>
      <w:r>
        <w:rPr>
          <w:rFonts w:ascii="Zawgyi-One" w:hAnsi="Zawgyi-One" w:cs="Zawgyi-One"/>
          <w:sz w:val="20"/>
        </w:rPr>
        <w:t>၃မ်ိဳး</w:t>
      </w:r>
    </w:p>
    <w:p w:rsidR="005B10AA" w:rsidRPr="00A53BE4" w:rsidRDefault="00F32480" w:rsidP="00A53BE4">
      <w:pPr>
        <w:pStyle w:val="ListParagraph"/>
        <w:numPr>
          <w:ilvl w:val="0"/>
          <w:numId w:val="1"/>
        </w:numPr>
        <w:spacing w:line="240" w:lineRule="auto"/>
        <w:jc w:val="center"/>
        <w:rPr>
          <w:rFonts w:ascii="Zawgyi-One" w:hAnsi="Zawgyi-One" w:cs="Zawgyi-One"/>
          <w:sz w:val="20"/>
        </w:rPr>
      </w:pPr>
      <w:r w:rsidRPr="00F32480">
        <w:rPr>
          <w:rFonts w:ascii="Zawgyi-One" w:hAnsi="Zawgyi-One" w:cs="Zawgyi-One"/>
          <w:sz w:val="20"/>
        </w:rPr>
        <w:t>ေဆာင္ရန္။</w:t>
      </w:r>
      <w:r w:rsidRPr="00F32480">
        <w:rPr>
          <w:rFonts w:ascii="Zawgyi-One" w:hAnsi="Zawgyi-One" w:cs="Zawgyi-One"/>
          <w:b/>
          <w:sz w:val="20"/>
        </w:rPr>
        <w:t xml:space="preserve"> “ဇာတ” သံုး၀၊ မိႆက၊ ေပါင္းယူ အတၳိရ</w:t>
      </w:r>
    </w:p>
    <w:sectPr w:rsidR="005B10AA" w:rsidRPr="00A53BE4" w:rsidSect="00F25150">
      <w:pgSz w:w="11907" w:h="16839" w:code="9"/>
      <w:pgMar w:top="1296" w:right="1152" w:bottom="1296" w:left="158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48D" w:rsidRDefault="00AD748D" w:rsidP="00F073B6">
      <w:pPr>
        <w:spacing w:after="0" w:line="240" w:lineRule="auto"/>
      </w:pPr>
      <w:r>
        <w:separator/>
      </w:r>
    </w:p>
  </w:endnote>
  <w:endnote w:type="continuationSeparator" w:id="1">
    <w:p w:rsidR="00AD748D" w:rsidRDefault="00AD748D" w:rsidP="00F07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awgyi-One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-Win---WingDing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arLon">
    <w:panose1 w:val="02000503000000020003"/>
    <w:charset w:val="00"/>
    <w:family w:val="auto"/>
    <w:pitch w:val="variable"/>
    <w:sig w:usb0="8000002F" w:usb1="0000204A" w:usb2="001004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48D" w:rsidRDefault="00AD748D" w:rsidP="00F073B6">
      <w:pPr>
        <w:spacing w:after="0" w:line="240" w:lineRule="auto"/>
      </w:pPr>
      <w:r>
        <w:separator/>
      </w:r>
    </w:p>
  </w:footnote>
  <w:footnote w:type="continuationSeparator" w:id="1">
    <w:p w:rsidR="00AD748D" w:rsidRDefault="00AD748D" w:rsidP="00F07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071160"/>
      <w:docPartObj>
        <w:docPartGallery w:val="Page Numbers (Top of Page)"/>
        <w:docPartUnique/>
      </w:docPartObj>
    </w:sdtPr>
    <w:sdtContent>
      <w:p w:rsidR="00E05F98" w:rsidRDefault="00E05F98">
        <w:pPr>
          <w:pStyle w:val="Header"/>
          <w:jc w:val="center"/>
        </w:pPr>
        <w:fldSimple w:instr=" PAGE   \* MERGEFORMAT ">
          <w:r w:rsidR="00A646D5">
            <w:rPr>
              <w:noProof/>
            </w:rPr>
            <w:t>23</w:t>
          </w:r>
        </w:fldSimple>
      </w:p>
    </w:sdtContent>
  </w:sdt>
  <w:p w:rsidR="00E05F98" w:rsidRDefault="00E05F9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73455"/>
    <w:multiLevelType w:val="hybridMultilevel"/>
    <w:tmpl w:val="D8ACD03A"/>
    <w:lvl w:ilvl="0" w:tplc="0409000B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5150"/>
    <w:rsid w:val="0000791E"/>
    <w:rsid w:val="00007AE8"/>
    <w:rsid w:val="00044368"/>
    <w:rsid w:val="000635EB"/>
    <w:rsid w:val="000657F1"/>
    <w:rsid w:val="00073EA7"/>
    <w:rsid w:val="000A1180"/>
    <w:rsid w:val="000A3C4F"/>
    <w:rsid w:val="000C711B"/>
    <w:rsid w:val="000C7A9B"/>
    <w:rsid w:val="000D189A"/>
    <w:rsid w:val="000D4178"/>
    <w:rsid w:val="000E07E1"/>
    <w:rsid w:val="000F1BAB"/>
    <w:rsid w:val="000F4297"/>
    <w:rsid w:val="001069CB"/>
    <w:rsid w:val="00113697"/>
    <w:rsid w:val="0012259E"/>
    <w:rsid w:val="00196CF2"/>
    <w:rsid w:val="001D0E20"/>
    <w:rsid w:val="001D0EC5"/>
    <w:rsid w:val="001E3306"/>
    <w:rsid w:val="001E7268"/>
    <w:rsid w:val="001F44EE"/>
    <w:rsid w:val="0022705F"/>
    <w:rsid w:val="0023646E"/>
    <w:rsid w:val="00261FF0"/>
    <w:rsid w:val="00285503"/>
    <w:rsid w:val="00287109"/>
    <w:rsid w:val="002931C3"/>
    <w:rsid w:val="002A1148"/>
    <w:rsid w:val="002A1EF0"/>
    <w:rsid w:val="002A502E"/>
    <w:rsid w:val="002A51F9"/>
    <w:rsid w:val="002C2B98"/>
    <w:rsid w:val="002C3F6E"/>
    <w:rsid w:val="002D2DF4"/>
    <w:rsid w:val="00322CC1"/>
    <w:rsid w:val="0035084B"/>
    <w:rsid w:val="00372302"/>
    <w:rsid w:val="00385B76"/>
    <w:rsid w:val="0039044D"/>
    <w:rsid w:val="00393FA0"/>
    <w:rsid w:val="003A390C"/>
    <w:rsid w:val="003B5C60"/>
    <w:rsid w:val="003F009A"/>
    <w:rsid w:val="00411588"/>
    <w:rsid w:val="00412845"/>
    <w:rsid w:val="004347C6"/>
    <w:rsid w:val="00462039"/>
    <w:rsid w:val="004656CD"/>
    <w:rsid w:val="004856A6"/>
    <w:rsid w:val="00494CE4"/>
    <w:rsid w:val="004A27A3"/>
    <w:rsid w:val="004C60FD"/>
    <w:rsid w:val="005063E9"/>
    <w:rsid w:val="00532A45"/>
    <w:rsid w:val="00534458"/>
    <w:rsid w:val="00544102"/>
    <w:rsid w:val="0057768A"/>
    <w:rsid w:val="00580B6C"/>
    <w:rsid w:val="00591BBB"/>
    <w:rsid w:val="005A54C8"/>
    <w:rsid w:val="005B10AA"/>
    <w:rsid w:val="005E46EB"/>
    <w:rsid w:val="005E6104"/>
    <w:rsid w:val="00614C3D"/>
    <w:rsid w:val="006217F0"/>
    <w:rsid w:val="0064439A"/>
    <w:rsid w:val="006621D5"/>
    <w:rsid w:val="00680006"/>
    <w:rsid w:val="00697449"/>
    <w:rsid w:val="006A52C6"/>
    <w:rsid w:val="006B59BF"/>
    <w:rsid w:val="006C7A5A"/>
    <w:rsid w:val="006F2AAB"/>
    <w:rsid w:val="00710243"/>
    <w:rsid w:val="007278C9"/>
    <w:rsid w:val="00737C65"/>
    <w:rsid w:val="00754265"/>
    <w:rsid w:val="007B07BC"/>
    <w:rsid w:val="007B7A82"/>
    <w:rsid w:val="007D533A"/>
    <w:rsid w:val="0080224C"/>
    <w:rsid w:val="00804C3A"/>
    <w:rsid w:val="008152BB"/>
    <w:rsid w:val="00827CFA"/>
    <w:rsid w:val="008338C8"/>
    <w:rsid w:val="0084445A"/>
    <w:rsid w:val="008624E1"/>
    <w:rsid w:val="00862E29"/>
    <w:rsid w:val="00863C02"/>
    <w:rsid w:val="00865248"/>
    <w:rsid w:val="00865B6F"/>
    <w:rsid w:val="00873EDD"/>
    <w:rsid w:val="0089343E"/>
    <w:rsid w:val="0089714D"/>
    <w:rsid w:val="008D13DF"/>
    <w:rsid w:val="009033A4"/>
    <w:rsid w:val="00924660"/>
    <w:rsid w:val="00925FD5"/>
    <w:rsid w:val="0092660B"/>
    <w:rsid w:val="009555FC"/>
    <w:rsid w:val="00984BA0"/>
    <w:rsid w:val="00995C7E"/>
    <w:rsid w:val="009C0D20"/>
    <w:rsid w:val="009C569B"/>
    <w:rsid w:val="009E001B"/>
    <w:rsid w:val="009F7525"/>
    <w:rsid w:val="00A13097"/>
    <w:rsid w:val="00A41653"/>
    <w:rsid w:val="00A53BE4"/>
    <w:rsid w:val="00A646D5"/>
    <w:rsid w:val="00A70A9C"/>
    <w:rsid w:val="00A75FCD"/>
    <w:rsid w:val="00AA3E5A"/>
    <w:rsid w:val="00AA4BAB"/>
    <w:rsid w:val="00AD2311"/>
    <w:rsid w:val="00AD748D"/>
    <w:rsid w:val="00AF25BF"/>
    <w:rsid w:val="00B04607"/>
    <w:rsid w:val="00B22803"/>
    <w:rsid w:val="00B35AAA"/>
    <w:rsid w:val="00B4697E"/>
    <w:rsid w:val="00B56B8F"/>
    <w:rsid w:val="00B60C6C"/>
    <w:rsid w:val="00BB2481"/>
    <w:rsid w:val="00BC2FB7"/>
    <w:rsid w:val="00BF3BA1"/>
    <w:rsid w:val="00C26AA8"/>
    <w:rsid w:val="00C32399"/>
    <w:rsid w:val="00C33C3E"/>
    <w:rsid w:val="00C65089"/>
    <w:rsid w:val="00C70431"/>
    <w:rsid w:val="00C75274"/>
    <w:rsid w:val="00C8176D"/>
    <w:rsid w:val="00CB6596"/>
    <w:rsid w:val="00CC74F3"/>
    <w:rsid w:val="00CD0E84"/>
    <w:rsid w:val="00CD59C2"/>
    <w:rsid w:val="00CD76C3"/>
    <w:rsid w:val="00D1556B"/>
    <w:rsid w:val="00D32589"/>
    <w:rsid w:val="00D75E57"/>
    <w:rsid w:val="00D83ACA"/>
    <w:rsid w:val="00D91D9E"/>
    <w:rsid w:val="00DA0850"/>
    <w:rsid w:val="00DB0F0E"/>
    <w:rsid w:val="00E05F98"/>
    <w:rsid w:val="00E0637D"/>
    <w:rsid w:val="00E13852"/>
    <w:rsid w:val="00E21B60"/>
    <w:rsid w:val="00E2470C"/>
    <w:rsid w:val="00E63688"/>
    <w:rsid w:val="00E82237"/>
    <w:rsid w:val="00E82522"/>
    <w:rsid w:val="00E84B1E"/>
    <w:rsid w:val="00E86090"/>
    <w:rsid w:val="00E976FD"/>
    <w:rsid w:val="00ED0BC2"/>
    <w:rsid w:val="00ED2BEF"/>
    <w:rsid w:val="00ED38F1"/>
    <w:rsid w:val="00EF6AD9"/>
    <w:rsid w:val="00EF7228"/>
    <w:rsid w:val="00F073B6"/>
    <w:rsid w:val="00F11FEE"/>
    <w:rsid w:val="00F21A3F"/>
    <w:rsid w:val="00F25150"/>
    <w:rsid w:val="00F32480"/>
    <w:rsid w:val="00F84CA1"/>
    <w:rsid w:val="00F86907"/>
    <w:rsid w:val="00F9199E"/>
    <w:rsid w:val="00F963D0"/>
    <w:rsid w:val="00F97724"/>
    <w:rsid w:val="00FB44B5"/>
    <w:rsid w:val="00FE0582"/>
    <w:rsid w:val="00FF35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5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51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248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261FF0"/>
    <w:pPr>
      <w:spacing w:after="0" w:line="240" w:lineRule="auto"/>
      <w:ind w:right="936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07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73B6"/>
  </w:style>
  <w:style w:type="paragraph" w:styleId="Footer">
    <w:name w:val="footer"/>
    <w:basedOn w:val="Normal"/>
    <w:link w:val="FooterChar"/>
    <w:uiPriority w:val="99"/>
    <w:semiHidden/>
    <w:unhideWhenUsed/>
    <w:rsid w:val="00F07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73B6"/>
  </w:style>
  <w:style w:type="paragraph" w:styleId="BalloonText">
    <w:name w:val="Balloon Text"/>
    <w:basedOn w:val="Normal"/>
    <w:link w:val="BalloonTextChar"/>
    <w:uiPriority w:val="99"/>
    <w:semiHidden/>
    <w:unhideWhenUsed/>
    <w:rsid w:val="00E05F98"/>
    <w:pPr>
      <w:spacing w:after="0" w:line="240" w:lineRule="auto"/>
      <w:ind w:right="936"/>
      <w:jc w:val="both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F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0DB7F-7FDB-4147-AA7F-B53F6F052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3265</TotalTime>
  <Pages>23</Pages>
  <Words>4136</Words>
  <Characters>23576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slh</dc:creator>
  <cp:lastModifiedBy>slh</cp:lastModifiedBy>
  <cp:revision>91</cp:revision>
  <dcterms:created xsi:type="dcterms:W3CDTF">2017-04-21T15:37:00Z</dcterms:created>
  <dcterms:modified xsi:type="dcterms:W3CDTF">2017-05-06T12:19:00Z</dcterms:modified>
</cp:coreProperties>
</file>